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261E68">
        <w:rPr>
          <w:rFonts w:ascii="Times New Roman" w:hAnsi="Times New Roman" w:cs="Times New Roman"/>
          <w:b/>
          <w:sz w:val="28"/>
          <w:szCs w:val="28"/>
        </w:rPr>
        <w:t>noiembrie</w:t>
      </w:r>
      <w:r w:rsidR="00C7772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261E68">
        <w:rPr>
          <w:rFonts w:ascii="Times New Roman" w:hAnsi="Times New Roman" w:cs="Times New Roman"/>
          <w:sz w:val="28"/>
          <w:szCs w:val="28"/>
        </w:rPr>
        <w:t>noiembrie</w:t>
      </w:r>
      <w:r w:rsidR="00661815">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Default="00261E68"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02</w:t>
      </w:r>
      <w:r w:rsidR="00780D5E">
        <w:rPr>
          <w:rFonts w:ascii="Times New Roman" w:hAnsi="Times New Roman" w:cs="Times New Roman"/>
          <w:b/>
          <w:sz w:val="28"/>
          <w:szCs w:val="28"/>
        </w:rPr>
        <w:t xml:space="preserve"> </w:t>
      </w:r>
      <w:r w:rsidR="006128EF">
        <w:rPr>
          <w:rFonts w:ascii="Times New Roman" w:hAnsi="Times New Roman" w:cs="Times New Roman"/>
          <w:b/>
          <w:sz w:val="28"/>
          <w:szCs w:val="28"/>
        </w:rPr>
        <w:t>-</w:t>
      </w:r>
      <w:r w:rsidR="00780D5E">
        <w:rPr>
          <w:rFonts w:ascii="Times New Roman" w:hAnsi="Times New Roman" w:cs="Times New Roman"/>
          <w:b/>
          <w:sz w:val="28"/>
          <w:szCs w:val="28"/>
        </w:rPr>
        <w:t xml:space="preserve"> </w:t>
      </w:r>
      <w:r>
        <w:rPr>
          <w:rFonts w:ascii="Times New Roman" w:hAnsi="Times New Roman" w:cs="Times New Roman"/>
          <w:b/>
          <w:sz w:val="28"/>
          <w:szCs w:val="28"/>
        </w:rPr>
        <w:t>06</w:t>
      </w:r>
      <w:r w:rsidR="006128EF">
        <w:rPr>
          <w:rFonts w:ascii="Times New Roman" w:hAnsi="Times New Roman" w:cs="Times New Roman"/>
          <w:b/>
          <w:sz w:val="28"/>
          <w:szCs w:val="28"/>
        </w:rPr>
        <w:t>.1</w:t>
      </w:r>
      <w:r>
        <w:rPr>
          <w:rFonts w:ascii="Times New Roman" w:hAnsi="Times New Roman" w:cs="Times New Roman"/>
          <w:b/>
          <w:sz w:val="28"/>
          <w:szCs w:val="28"/>
        </w:rPr>
        <w:t>1</w:t>
      </w:r>
      <w:r w:rsidR="006128EF">
        <w:rPr>
          <w:rFonts w:ascii="Times New Roman" w:hAnsi="Times New Roman" w:cs="Times New Roman"/>
          <w:b/>
          <w:sz w:val="28"/>
          <w:szCs w:val="28"/>
        </w:rPr>
        <w:t>.2020</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CCF">
        <w:rPr>
          <w:rFonts w:ascii="Times New Roman" w:hAnsi="Times New Roman" w:cs="Times New Roman"/>
          <w:sz w:val="28"/>
          <w:szCs w:val="28"/>
          <w:lang w:val="ro-RO"/>
        </w:rPr>
        <w:t>erificare oferte in comisia de evaluare pentru proiectare si executie proiect „CONSTRUIRE  GRADINITA CU  PROGRAM PRELUNGIT, STRADA POSTEI NR.23, MUNICIPIUL PLOIESTI”</w:t>
      </w:r>
      <w:r>
        <w:rPr>
          <w:rFonts w:ascii="Times New Roman" w:hAnsi="Times New Roman" w:cs="Times New Roman"/>
          <w:sz w:val="28"/>
          <w:szCs w:val="28"/>
          <w:lang w:val="ro-RO"/>
        </w:rPr>
        <w:t>;</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CCF">
        <w:rPr>
          <w:rFonts w:ascii="Times New Roman" w:hAnsi="Times New Roman" w:cs="Times New Roman"/>
          <w:sz w:val="28"/>
          <w:szCs w:val="28"/>
          <w:lang w:val="ro-RO"/>
        </w:rPr>
        <w:t>erificare cerere de finantare, calendar activitati, pregatire documente pentru demarare cursuri de instruire conform proiect „ Investitii integrate si complementare in masuri de planificare strategice si masuri de simplificare la nivelul Municipiului“, discutii cu firma de prestare servicii pentru stabilire perioada desfasurare cursuri</w:t>
      </w:r>
      <w:r>
        <w:rPr>
          <w:rFonts w:ascii="Times New Roman" w:hAnsi="Times New Roman" w:cs="Times New Roman"/>
          <w:sz w:val="28"/>
          <w:szCs w:val="28"/>
          <w:lang w:val="ro-RO"/>
        </w:rPr>
        <w:t>;</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CCF">
        <w:rPr>
          <w:rFonts w:ascii="Times New Roman" w:hAnsi="Times New Roman" w:cs="Times New Roman"/>
          <w:sz w:val="28"/>
          <w:szCs w:val="28"/>
          <w:lang w:val="ro-RO"/>
        </w:rPr>
        <w:t>erificare text si informatii pentru realizarea roll-up-ului pentru proiectul: “Investi</w:t>
      </w:r>
      <w:r>
        <w:rPr>
          <w:rFonts w:ascii="Times New Roman" w:hAnsi="Times New Roman" w:cs="Times New Roman"/>
          <w:sz w:val="28"/>
          <w:szCs w:val="28"/>
          <w:lang w:val="ro-RO"/>
        </w:rPr>
        <w:t>t</w:t>
      </w:r>
      <w:r w:rsidRPr="00C55CCF">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C55CCF">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C55CCF">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w:t>
      </w:r>
      <w:r w:rsidRPr="00C55CCF">
        <w:rPr>
          <w:rFonts w:ascii="Times New Roman" w:hAnsi="Times New Roman" w:cs="Times New Roman"/>
          <w:sz w:val="28"/>
          <w:szCs w:val="28"/>
          <w:lang w:val="ro-RO"/>
        </w:rPr>
        <w:t>i m</w:t>
      </w:r>
      <w:r>
        <w:rPr>
          <w:rFonts w:ascii="Times New Roman" w:hAnsi="Times New Roman" w:cs="Times New Roman"/>
          <w:sz w:val="28"/>
          <w:szCs w:val="28"/>
          <w:lang w:val="ro-RO"/>
        </w:rPr>
        <w:t>a</w:t>
      </w:r>
      <w:r w:rsidRPr="00C55CCF">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Ploiesti”;</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CCF">
        <w:rPr>
          <w:rFonts w:ascii="Times New Roman" w:hAnsi="Times New Roman" w:cs="Times New Roman"/>
          <w:sz w:val="28"/>
          <w:szCs w:val="28"/>
          <w:lang w:val="ro-RO"/>
        </w:rPr>
        <w:t>aspuns adresa ADR Sud Muntenia pentru date pentru conturi pentru proiectele depuse sub forma de fise de proiect pe POAT</w:t>
      </w:r>
      <w:r>
        <w:rPr>
          <w:rFonts w:ascii="Times New Roman" w:hAnsi="Times New Roman" w:cs="Times New Roman"/>
          <w:sz w:val="28"/>
          <w:szCs w:val="28"/>
          <w:lang w:val="ro-RO"/>
        </w:rPr>
        <w:t>;</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55CCF">
        <w:rPr>
          <w:rFonts w:ascii="Times New Roman" w:hAnsi="Times New Roman" w:cs="Times New Roman"/>
          <w:sz w:val="28"/>
          <w:szCs w:val="28"/>
          <w:lang w:val="ro-RO"/>
        </w:rPr>
        <w:t>alcul sume pentru rectificare buget pentru proiectul „CONSTRUIRE  GRADINITA CU PROGRAM PRELUNGIT,</w:t>
      </w:r>
      <w:r>
        <w:rPr>
          <w:rFonts w:ascii="Times New Roman" w:hAnsi="Times New Roman" w:cs="Times New Roman"/>
          <w:sz w:val="28"/>
          <w:szCs w:val="28"/>
          <w:lang w:val="ro-RO"/>
        </w:rPr>
        <w:t xml:space="preserve"> </w:t>
      </w:r>
      <w:r w:rsidRPr="00C55CCF">
        <w:rPr>
          <w:rFonts w:ascii="Times New Roman" w:hAnsi="Times New Roman" w:cs="Times New Roman"/>
          <w:sz w:val="28"/>
          <w:szCs w:val="28"/>
          <w:lang w:val="ro-RO"/>
        </w:rPr>
        <w:t>STRADA POSTEI NR.23, MUNICIPIUL PLOIESTI”;</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CCF">
        <w:rPr>
          <w:rFonts w:ascii="Times New Roman" w:hAnsi="Times New Roman" w:cs="Times New Roman"/>
          <w:sz w:val="28"/>
          <w:szCs w:val="28"/>
          <w:lang w:val="ro-RO"/>
        </w:rPr>
        <w:t xml:space="preserve">aspuns adresa </w:t>
      </w:r>
      <w:r>
        <w:rPr>
          <w:rFonts w:ascii="Times New Roman" w:hAnsi="Times New Roman" w:cs="Times New Roman"/>
          <w:sz w:val="28"/>
          <w:szCs w:val="28"/>
          <w:lang w:val="ro-RO"/>
        </w:rPr>
        <w:t>DGP</w:t>
      </w:r>
      <w:r w:rsidRPr="00C55CCF">
        <w:rPr>
          <w:rFonts w:ascii="Times New Roman" w:hAnsi="Times New Roman" w:cs="Times New Roman"/>
          <w:sz w:val="28"/>
          <w:szCs w:val="28"/>
          <w:lang w:val="ro-RO"/>
        </w:rPr>
        <w:t xml:space="preserve"> referitor adresa de la Calliope referitor proiect Libertatii 2</w:t>
      </w:r>
      <w:r>
        <w:rPr>
          <w:rFonts w:ascii="Times New Roman" w:hAnsi="Times New Roman" w:cs="Times New Roman"/>
          <w:sz w:val="28"/>
          <w:szCs w:val="28"/>
          <w:lang w:val="ro-RO"/>
        </w:rPr>
        <w:t>;</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55CCF">
        <w:rPr>
          <w:rFonts w:ascii="Times New Roman" w:hAnsi="Times New Roman" w:cs="Times New Roman"/>
          <w:sz w:val="28"/>
          <w:szCs w:val="28"/>
          <w:lang w:val="ro-RO"/>
        </w:rPr>
        <w:t xml:space="preserve">ormulare raspuns la clarificari CR1  pentru proiect </w:t>
      </w:r>
      <w:r>
        <w:rPr>
          <w:rFonts w:ascii="Times New Roman" w:hAnsi="Times New Roman" w:cs="Times New Roman"/>
          <w:sz w:val="28"/>
          <w:szCs w:val="28"/>
          <w:lang w:val="ro-RO"/>
        </w:rPr>
        <w:t>„</w:t>
      </w:r>
      <w:r w:rsidRPr="00C55CCF">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C55CCF">
        <w:rPr>
          <w:rFonts w:ascii="Times New Roman" w:hAnsi="Times New Roman" w:cs="Times New Roman"/>
          <w:sz w:val="28"/>
          <w:szCs w:val="28"/>
          <w:lang w:val="ro-RO"/>
        </w:rPr>
        <w:t>ie mijloace de transport public - tramvai</w:t>
      </w:r>
      <w:r>
        <w:rPr>
          <w:rFonts w:ascii="Times New Roman" w:hAnsi="Times New Roman" w:cs="Times New Roman"/>
          <w:sz w:val="28"/>
          <w:szCs w:val="28"/>
          <w:lang w:val="ro-RO"/>
        </w:rPr>
        <w:t>e 18m, Ploiesti”;</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CCF">
        <w:rPr>
          <w:rFonts w:ascii="Times New Roman" w:hAnsi="Times New Roman" w:cs="Times New Roman"/>
          <w:sz w:val="28"/>
          <w:szCs w:val="28"/>
          <w:lang w:val="ro-RO"/>
        </w:rPr>
        <w:t xml:space="preserve">erificare si semnare Pv pentru raportul de activitate nr. 4 pentru proiectul </w:t>
      </w:r>
      <w:r>
        <w:rPr>
          <w:rFonts w:ascii="Times New Roman" w:hAnsi="Times New Roman" w:cs="Times New Roman"/>
          <w:sz w:val="28"/>
          <w:szCs w:val="28"/>
          <w:lang w:val="ro-RO"/>
        </w:rPr>
        <w:t>„</w:t>
      </w:r>
      <w:r w:rsidRPr="00C55CCF">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cu program prelungit, Strada Pos</w:t>
      </w:r>
      <w:r w:rsidRPr="00C55CCF">
        <w:rPr>
          <w:rFonts w:ascii="Times New Roman" w:hAnsi="Times New Roman" w:cs="Times New Roman"/>
          <w:sz w:val="28"/>
          <w:szCs w:val="28"/>
          <w:lang w:val="ro-RO"/>
        </w:rPr>
        <w:t>tei nr. 23</w:t>
      </w:r>
      <w:r>
        <w:rPr>
          <w:rFonts w:ascii="Times New Roman" w:hAnsi="Times New Roman" w:cs="Times New Roman"/>
          <w:sz w:val="28"/>
          <w:szCs w:val="28"/>
          <w:lang w:val="ro-RO"/>
        </w:rPr>
        <w:t>”</w:t>
      </w:r>
      <w:r w:rsidRPr="00C55CCF">
        <w:rPr>
          <w:rFonts w:ascii="Times New Roman" w:hAnsi="Times New Roman" w:cs="Times New Roman"/>
          <w:sz w:val="28"/>
          <w:szCs w:val="28"/>
          <w:lang w:val="ro-RO"/>
        </w:rPr>
        <w:t xml:space="preserve"> Municipiul Ploie</w:t>
      </w:r>
      <w:r>
        <w:rPr>
          <w:rFonts w:ascii="Times New Roman" w:hAnsi="Times New Roman" w:cs="Times New Roman"/>
          <w:sz w:val="28"/>
          <w:szCs w:val="28"/>
          <w:lang w:val="ro-RO"/>
        </w:rPr>
        <w:t>s</w:t>
      </w:r>
      <w:r w:rsidRPr="00C55CCF">
        <w:rPr>
          <w:rFonts w:ascii="Times New Roman" w:hAnsi="Times New Roman" w:cs="Times New Roman"/>
          <w:sz w:val="28"/>
          <w:szCs w:val="28"/>
          <w:lang w:val="ro-RO"/>
        </w:rPr>
        <w:t>ti - cod SMIS 127215 pentru consultanta in management proiect</w:t>
      </w:r>
      <w:r>
        <w:rPr>
          <w:rFonts w:ascii="Times New Roman" w:hAnsi="Times New Roman" w:cs="Times New Roman"/>
          <w:sz w:val="28"/>
          <w:szCs w:val="28"/>
          <w:lang w:val="ro-RO"/>
        </w:rPr>
        <w:t>;</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C55CCF">
        <w:rPr>
          <w:rFonts w:ascii="Times New Roman" w:hAnsi="Times New Roman" w:cs="Times New Roman"/>
          <w:sz w:val="28"/>
          <w:szCs w:val="28"/>
          <w:lang w:val="ro-RO"/>
        </w:rPr>
        <w:t>ntocmire raport de activitate pentru, referat si dispozitie pentru proiect „Investitii integrate si complementare in masuri de planificare strategice si masuri de simplificare la nivelul Municipiului“</w:t>
      </w:r>
      <w:r>
        <w:rPr>
          <w:rFonts w:ascii="Times New Roman" w:hAnsi="Times New Roman" w:cs="Times New Roman"/>
          <w:sz w:val="28"/>
          <w:szCs w:val="28"/>
          <w:lang w:val="ro-RO"/>
        </w:rPr>
        <w:t>;</w:t>
      </w:r>
    </w:p>
    <w:p w:rsidR="004F04D7" w:rsidRPr="00C55CCF"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55CCF">
        <w:rPr>
          <w:rFonts w:ascii="Times New Roman" w:hAnsi="Times New Roman" w:cs="Times New Roman"/>
          <w:sz w:val="28"/>
          <w:szCs w:val="28"/>
          <w:lang w:val="ro-RO"/>
        </w:rPr>
        <w:t>Verificare sume proiecte pentru rectificare bugetara;</w:t>
      </w:r>
    </w:p>
    <w:p w:rsidR="004F04D7" w:rsidRPr="00925287"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5287">
        <w:rPr>
          <w:rFonts w:ascii="Times New Roman" w:hAnsi="Times New Roman" w:cs="Times New Roman"/>
          <w:sz w:val="28"/>
          <w:szCs w:val="28"/>
          <w:lang w:val="ro-RO"/>
        </w:rPr>
        <w:t>Elaborare raport de activ</w:t>
      </w:r>
      <w:r>
        <w:rPr>
          <w:rFonts w:ascii="Times New Roman" w:hAnsi="Times New Roman" w:cs="Times New Roman"/>
          <w:sz w:val="28"/>
          <w:szCs w:val="28"/>
          <w:lang w:val="ro-RO"/>
        </w:rPr>
        <w:t>itate saptamanal DRI: 26 – 30.10</w:t>
      </w:r>
      <w:r w:rsidRPr="00925287">
        <w:rPr>
          <w:rFonts w:ascii="Times New Roman" w:hAnsi="Times New Roman" w:cs="Times New Roman"/>
          <w:sz w:val="28"/>
          <w:szCs w:val="28"/>
          <w:lang w:val="ro-RO"/>
        </w:rPr>
        <w:t>.2020 si plasare pe site;</w:t>
      </w:r>
    </w:p>
    <w:p w:rsidR="004F04D7" w:rsidRPr="00925287" w:rsidRDefault="004F04D7" w:rsidP="004F04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5287">
        <w:rPr>
          <w:rFonts w:ascii="Times New Roman" w:hAnsi="Times New Roman" w:cs="Times New Roman"/>
          <w:sz w:val="28"/>
          <w:szCs w:val="28"/>
          <w:lang w:val="ro-RO"/>
        </w:rPr>
        <w:t>Elaborare raport de activitate lunar DRI pentru luna octombrie 2020 si plasare pe site;</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256373">
        <w:rPr>
          <w:rFonts w:ascii="Times New Roman" w:hAnsi="Times New Roman" w:cs="Times New Roman"/>
          <w:sz w:val="28"/>
          <w:szCs w:val="28"/>
          <w:lang w:val="ro-RO"/>
        </w:rPr>
        <w:lastRenderedPageBreak/>
        <w:t>Verificare proiecte in MYSMIS;</w:t>
      </w:r>
    </w:p>
    <w:p w:rsidR="004F04D7" w:rsidRPr="00D6780E"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F04EA8">
        <w:rPr>
          <w:rFonts w:ascii="Times New Roman" w:hAnsi="Times New Roman" w:cs="Times New Roman"/>
          <w:sz w:val="28"/>
          <w:szCs w:val="28"/>
          <w:lang w:val="ro-RO"/>
        </w:rPr>
        <w:t xml:space="preserve">Redactare material </w:t>
      </w:r>
      <w:r>
        <w:rPr>
          <w:rFonts w:ascii="Times New Roman" w:hAnsi="Times New Roman" w:cs="Times New Roman"/>
          <w:sz w:val="28"/>
          <w:szCs w:val="28"/>
          <w:lang w:val="ro-RO"/>
        </w:rPr>
        <w:t xml:space="preserve">informare </w:t>
      </w:r>
      <w:r w:rsidRPr="00F04EA8">
        <w:rPr>
          <w:rFonts w:ascii="Times New Roman" w:hAnsi="Times New Roman" w:cs="Times New Roman"/>
          <w:sz w:val="28"/>
          <w:szCs w:val="28"/>
          <w:lang w:val="ro-RO"/>
        </w:rPr>
        <w:t xml:space="preserve">ref. </w:t>
      </w:r>
      <w:r>
        <w:rPr>
          <w:rFonts w:ascii="Times New Roman" w:hAnsi="Times New Roman" w:cs="Times New Roman"/>
          <w:sz w:val="28"/>
          <w:szCs w:val="28"/>
          <w:lang w:val="ro-RO"/>
        </w:rPr>
        <w:t>„</w:t>
      </w:r>
      <w:r w:rsidRPr="00F04EA8">
        <w:rPr>
          <w:rFonts w:ascii="Times New Roman" w:hAnsi="Times New Roman" w:cs="Times New Roman"/>
          <w:sz w:val="28"/>
          <w:szCs w:val="28"/>
          <w:lang w:val="ro-RO"/>
        </w:rPr>
        <w:t>Apel 2 dedicat tabletelor școlare si echipamentelor /dispozitivelor IT pentru activitate didactica</w:t>
      </w:r>
      <w:r>
        <w:rPr>
          <w:rFonts w:ascii="Times New Roman" w:hAnsi="Times New Roman" w:cs="Times New Roman"/>
          <w:sz w:val="28"/>
          <w:szCs w:val="28"/>
          <w:lang w:val="ro-RO"/>
        </w:rPr>
        <w:t>”</w:t>
      </w:r>
      <w:r w:rsidRPr="00D6780E">
        <w:rPr>
          <w:rFonts w:ascii="Times New Roman" w:hAnsi="Times New Roman" w:cs="Times New Roman"/>
          <w:sz w:val="28"/>
          <w:szCs w:val="28"/>
          <w:lang w:val="ro-RO"/>
        </w:rPr>
        <w:t xml:space="preserve"> – aferent Acțiunii 2.3.3  </w:t>
      </w:r>
      <w:r>
        <w:rPr>
          <w:rFonts w:ascii="Times New Roman" w:hAnsi="Times New Roman" w:cs="Times New Roman"/>
          <w:sz w:val="28"/>
          <w:szCs w:val="28"/>
          <w:lang w:val="ro-RO"/>
        </w:rPr>
        <w:t>„</w:t>
      </w:r>
      <w:r w:rsidRPr="00D6780E">
        <w:rPr>
          <w:rFonts w:ascii="Times New Roman" w:hAnsi="Times New Roman" w:cs="Times New Roman"/>
          <w:sz w:val="28"/>
          <w:szCs w:val="28"/>
          <w:lang w:val="ro-RO"/>
        </w:rPr>
        <w:t>Îmbunătățirea conținutului digital si a infrastructurii TIC sistemice in domeniul e-educație, e-incluziune, e-sănătate, e-cultura</w:t>
      </w:r>
      <w:r>
        <w:rPr>
          <w:rFonts w:ascii="Times New Roman" w:hAnsi="Times New Roman" w:cs="Times New Roman"/>
          <w:sz w:val="28"/>
          <w:szCs w:val="28"/>
          <w:lang w:val="ro-RO"/>
        </w:rPr>
        <w:t>”</w:t>
      </w:r>
      <w:r w:rsidRPr="00D6780E">
        <w:rPr>
          <w:rFonts w:ascii="Times New Roman" w:hAnsi="Times New Roman" w:cs="Times New Roman"/>
          <w:sz w:val="28"/>
          <w:szCs w:val="28"/>
          <w:lang w:val="ro-RO"/>
        </w:rPr>
        <w:t xml:space="preserve"> – </w:t>
      </w:r>
      <w:r w:rsidRPr="00F04EA8">
        <w:rPr>
          <w:rFonts w:ascii="Times New Roman" w:hAnsi="Times New Roman" w:cs="Times New Roman"/>
          <w:sz w:val="28"/>
          <w:szCs w:val="28"/>
          <w:lang w:val="ro-RO"/>
        </w:rPr>
        <w:t xml:space="preserve">Secțiunea E-Educație </w:t>
      </w:r>
      <w:r w:rsidRPr="00D6780E">
        <w:rPr>
          <w:rFonts w:ascii="Times New Roman" w:hAnsi="Times New Roman" w:cs="Times New Roman"/>
          <w:sz w:val="28"/>
          <w:szCs w:val="28"/>
          <w:lang w:val="ro-RO"/>
        </w:rPr>
        <w:t>(Ministerul Fondurilor Europene)</w:t>
      </w:r>
      <w:r>
        <w:rPr>
          <w:rFonts w:ascii="Times New Roman" w:hAnsi="Times New Roman" w:cs="Times New Roman"/>
          <w:sz w:val="28"/>
          <w:szCs w:val="28"/>
          <w:lang w:val="ro-RO"/>
        </w:rPr>
        <w:t>;</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Situație centralizare necesar dispozitive/echipamente licee din Ploiesti, pentru „</w:t>
      </w:r>
      <w:r w:rsidRPr="00CF52B1">
        <w:rPr>
          <w:rFonts w:ascii="Times New Roman" w:hAnsi="Times New Roman" w:cs="Times New Roman"/>
          <w:sz w:val="28"/>
          <w:szCs w:val="28"/>
          <w:lang w:val="ro-RO"/>
        </w:rPr>
        <w:t>Apel 2 dedicat tabletelor școlare si echipamentelor /dispozitivelor IT pentru activitate didactica</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referat necesitate achizitie servicii consultanta pentru accesare </w:t>
      </w:r>
      <w:r w:rsidRPr="00326D62">
        <w:rPr>
          <w:rFonts w:ascii="Times New Roman" w:hAnsi="Times New Roman" w:cs="Times New Roman"/>
          <w:sz w:val="28"/>
          <w:szCs w:val="28"/>
          <w:lang w:val="ro-RO"/>
        </w:rPr>
        <w:t>Apel 2 dedicat tabletelor școlare si echipamentelor /dispozitivelor IT pentru activitate didactica</w:t>
      </w:r>
      <w:r>
        <w:rPr>
          <w:rFonts w:ascii="Times New Roman" w:hAnsi="Times New Roman" w:cs="Times New Roman"/>
          <w:sz w:val="28"/>
          <w:szCs w:val="28"/>
          <w:lang w:val="ro-RO"/>
        </w:rPr>
        <w:t>”</w:t>
      </w:r>
      <w:r w:rsidRPr="00D6780E">
        <w:rPr>
          <w:rFonts w:ascii="Times New Roman" w:hAnsi="Times New Roman" w:cs="Times New Roman"/>
          <w:sz w:val="28"/>
          <w:szCs w:val="28"/>
          <w:lang w:val="ro-RO"/>
        </w:rPr>
        <w:t xml:space="preserve"> – aferent Acțiunii 2.3.3  </w:t>
      </w:r>
      <w:r>
        <w:rPr>
          <w:rFonts w:ascii="Times New Roman" w:hAnsi="Times New Roman" w:cs="Times New Roman"/>
          <w:sz w:val="28"/>
          <w:szCs w:val="28"/>
          <w:lang w:val="ro-RO"/>
        </w:rPr>
        <w:t>„</w:t>
      </w:r>
      <w:r w:rsidRPr="00D6780E">
        <w:rPr>
          <w:rFonts w:ascii="Times New Roman" w:hAnsi="Times New Roman" w:cs="Times New Roman"/>
          <w:sz w:val="28"/>
          <w:szCs w:val="28"/>
          <w:lang w:val="ro-RO"/>
        </w:rPr>
        <w:t>Îmbunătățirea conținutului digital si a infrastructurii TIC sistemice in domeniul e-educație, e-incluziune, e-sănătate, e-cultura</w:t>
      </w:r>
      <w:r>
        <w:rPr>
          <w:rFonts w:ascii="Times New Roman" w:hAnsi="Times New Roman" w:cs="Times New Roman"/>
          <w:sz w:val="28"/>
          <w:szCs w:val="28"/>
          <w:lang w:val="ro-RO"/>
        </w:rPr>
        <w:t>”</w:t>
      </w:r>
      <w:r w:rsidRPr="00D6780E">
        <w:rPr>
          <w:rFonts w:ascii="Times New Roman" w:hAnsi="Times New Roman" w:cs="Times New Roman"/>
          <w:sz w:val="28"/>
          <w:szCs w:val="28"/>
          <w:lang w:val="ro-RO"/>
        </w:rPr>
        <w:t xml:space="preserve"> – </w:t>
      </w:r>
      <w:r w:rsidRPr="00326D62">
        <w:rPr>
          <w:rFonts w:ascii="Times New Roman" w:hAnsi="Times New Roman" w:cs="Times New Roman"/>
          <w:sz w:val="28"/>
          <w:szCs w:val="28"/>
          <w:lang w:val="ro-RO"/>
        </w:rPr>
        <w:t>Secțiunea E-Educație</w:t>
      </w:r>
      <w:r>
        <w:rPr>
          <w:rFonts w:ascii="Times New Roman" w:hAnsi="Times New Roman" w:cs="Times New Roman"/>
          <w:sz w:val="28"/>
          <w:szCs w:val="28"/>
          <w:lang w:val="ro-RO"/>
        </w:rPr>
        <w:t xml:space="preserve">; modificare caiet de sarcini; </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adresa catre DTI – solicitare prevedere bugetara pentru achizitie servicii consultanta pentru accesare </w:t>
      </w:r>
      <w:r w:rsidRPr="00326D62">
        <w:rPr>
          <w:rFonts w:ascii="Times New Roman" w:hAnsi="Times New Roman" w:cs="Times New Roman"/>
          <w:sz w:val="28"/>
          <w:szCs w:val="28"/>
          <w:lang w:val="ro-RO"/>
        </w:rPr>
        <w:t>Apel 2 dedicat tabletelor școlare si echipamentelor /dispozitivelor IT pentru activitate didactica</w:t>
      </w:r>
      <w:r>
        <w:rPr>
          <w:rFonts w:ascii="Times New Roman" w:hAnsi="Times New Roman" w:cs="Times New Roman"/>
          <w:sz w:val="28"/>
          <w:szCs w:val="28"/>
          <w:lang w:val="ro-RO"/>
        </w:rPr>
        <w:t>”</w:t>
      </w:r>
      <w:r w:rsidRPr="00D6780E">
        <w:rPr>
          <w:rFonts w:ascii="Times New Roman" w:hAnsi="Times New Roman" w:cs="Times New Roman"/>
          <w:sz w:val="28"/>
          <w:szCs w:val="28"/>
          <w:lang w:val="ro-RO"/>
        </w:rPr>
        <w:t xml:space="preserve"> – aferent Acțiunii 2.3.3  </w:t>
      </w:r>
      <w:r>
        <w:rPr>
          <w:rFonts w:ascii="Times New Roman" w:hAnsi="Times New Roman" w:cs="Times New Roman"/>
          <w:sz w:val="28"/>
          <w:szCs w:val="28"/>
          <w:lang w:val="ro-RO"/>
        </w:rPr>
        <w:t>„</w:t>
      </w:r>
      <w:r w:rsidRPr="00D6780E">
        <w:rPr>
          <w:rFonts w:ascii="Times New Roman" w:hAnsi="Times New Roman" w:cs="Times New Roman"/>
          <w:sz w:val="28"/>
          <w:szCs w:val="28"/>
          <w:lang w:val="ro-RO"/>
        </w:rPr>
        <w:t>Îmbunătățirea conținutului digital si a infrastructurii TIC sistemice in domeniul e-educație, e-incluziune, e-sănătate, e-cultura</w:t>
      </w:r>
      <w:r>
        <w:rPr>
          <w:rFonts w:ascii="Times New Roman" w:hAnsi="Times New Roman" w:cs="Times New Roman"/>
          <w:sz w:val="28"/>
          <w:szCs w:val="28"/>
          <w:lang w:val="ro-RO"/>
        </w:rPr>
        <w:t>”</w:t>
      </w:r>
      <w:r w:rsidRPr="00D6780E">
        <w:rPr>
          <w:rFonts w:ascii="Times New Roman" w:hAnsi="Times New Roman" w:cs="Times New Roman"/>
          <w:sz w:val="28"/>
          <w:szCs w:val="28"/>
          <w:lang w:val="ro-RO"/>
        </w:rPr>
        <w:t xml:space="preserve"> – </w:t>
      </w:r>
      <w:r w:rsidRPr="00326D62">
        <w:rPr>
          <w:rFonts w:ascii="Times New Roman" w:hAnsi="Times New Roman" w:cs="Times New Roman"/>
          <w:sz w:val="28"/>
          <w:szCs w:val="28"/>
          <w:lang w:val="ro-RO"/>
        </w:rPr>
        <w:t>Secțiunea E-Educație</w:t>
      </w:r>
      <w:r>
        <w:rPr>
          <w:rFonts w:ascii="Times New Roman" w:hAnsi="Times New Roman" w:cs="Times New Roman"/>
          <w:sz w:val="28"/>
          <w:szCs w:val="28"/>
          <w:lang w:val="ro-RO"/>
        </w:rPr>
        <w:t>;</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F04EA8">
        <w:rPr>
          <w:rFonts w:ascii="Times New Roman" w:hAnsi="Times New Roman" w:cs="Times New Roman"/>
          <w:sz w:val="28"/>
          <w:szCs w:val="28"/>
          <w:lang w:val="ro-RO"/>
        </w:rPr>
        <w:t xml:space="preserve">Estimare necesar </w:t>
      </w:r>
      <w:r>
        <w:rPr>
          <w:rFonts w:ascii="Times New Roman" w:hAnsi="Times New Roman" w:cs="Times New Roman"/>
          <w:sz w:val="28"/>
          <w:szCs w:val="28"/>
          <w:lang w:val="ro-RO"/>
        </w:rPr>
        <w:t xml:space="preserve">cheltuieli proiecte </w:t>
      </w:r>
      <w:r w:rsidRPr="00F04EA8">
        <w:rPr>
          <w:rFonts w:ascii="Times New Roman" w:hAnsi="Times New Roman" w:cs="Times New Roman"/>
          <w:sz w:val="28"/>
          <w:szCs w:val="28"/>
          <w:lang w:val="ro-RO"/>
        </w:rPr>
        <w:t xml:space="preserve">„Eficientizare Energetica Scoala Gimnaziala George Cosbuc”, „Eficientizare Energetica Liceul Tehnologic de Servicii Sfantul Apostol Andrei in municipiul Ploiesti” si „Eficientizare Energetica Liceul Tehnologic 1 Mai – Sala de sport” </w:t>
      </w:r>
      <w:r>
        <w:rPr>
          <w:rFonts w:ascii="Times New Roman" w:hAnsi="Times New Roman" w:cs="Times New Roman"/>
          <w:sz w:val="28"/>
          <w:szCs w:val="28"/>
          <w:lang w:val="ro-RO"/>
        </w:rPr>
        <w:t>pana la sfarsitul anului 2020; discutii responsabil economic;</w:t>
      </w:r>
    </w:p>
    <w:p w:rsidR="004F04D7" w:rsidRPr="003E1745" w:rsidRDefault="004F04D7" w:rsidP="004F04D7">
      <w:pPr>
        <w:pStyle w:val="Listparagraf"/>
        <w:numPr>
          <w:ilvl w:val="0"/>
          <w:numId w:val="1"/>
        </w:numPr>
        <w:ind w:left="720"/>
        <w:jc w:val="both"/>
        <w:rPr>
          <w:rFonts w:ascii="Times New Roman" w:hAnsi="Times New Roman" w:cs="Times New Roman"/>
          <w:sz w:val="28"/>
          <w:szCs w:val="28"/>
          <w:lang w:val="ro-RO"/>
        </w:rPr>
      </w:pPr>
      <w:r w:rsidRPr="00F04EA8">
        <w:rPr>
          <w:rFonts w:ascii="Times New Roman" w:hAnsi="Times New Roman" w:cs="Times New Roman"/>
          <w:sz w:val="28"/>
          <w:szCs w:val="28"/>
          <w:lang w:val="ro-RO"/>
        </w:rPr>
        <w:t xml:space="preserve">Completare Raport privind durabilitatea investitiei </w:t>
      </w:r>
      <w:r w:rsidRPr="009F2D4E">
        <w:rPr>
          <w:rFonts w:ascii="Times New Roman" w:hAnsi="Times New Roman" w:cs="Times New Roman"/>
          <w:sz w:val="28"/>
          <w:szCs w:val="28"/>
          <w:lang w:val="ro-RO"/>
        </w:rPr>
        <w:t>„</w:t>
      </w:r>
      <w:r w:rsidRPr="00F04EA8">
        <w:rPr>
          <w:rFonts w:ascii="Times New Roman" w:hAnsi="Times New Roman" w:cs="Times New Roman"/>
          <w:sz w:val="28"/>
          <w:szCs w:val="28"/>
          <w:lang w:val="ro-RO"/>
        </w:rPr>
        <w:t>Realizarea Parcului Municipal Ploiești Vest inclusiv a căilor de acces și a rețelei edilitare specifice – Centru de Excelență in Afaceri pentru Tinerii Întreprinzători</w:t>
      </w:r>
      <w:r w:rsidRPr="009F2D4E">
        <w:rPr>
          <w:rFonts w:ascii="Times New Roman" w:hAnsi="Times New Roman" w:cs="Times New Roman"/>
          <w:sz w:val="28"/>
          <w:szCs w:val="28"/>
          <w:lang w:val="ro-RO"/>
        </w:rPr>
        <w:t>” la 4 ani de la finalizare implementare proiect;</w:t>
      </w:r>
      <w:r>
        <w:rPr>
          <w:rFonts w:ascii="Times New Roman" w:hAnsi="Times New Roman" w:cs="Times New Roman"/>
          <w:sz w:val="28"/>
          <w:szCs w:val="28"/>
          <w:lang w:val="ro-RO"/>
        </w:rPr>
        <w:t xml:space="preserve"> discutii/corespondenta responsabil financiar, respomsabil tehnic </w:t>
      </w:r>
      <w:r w:rsidRPr="003E1745">
        <w:rPr>
          <w:rFonts w:ascii="Times New Roman" w:hAnsi="Times New Roman" w:cs="Times New Roman"/>
          <w:sz w:val="28"/>
          <w:szCs w:val="28"/>
          <w:lang w:val="ro-RO"/>
        </w:rPr>
        <w:t>si administrator obiectiv;</w:t>
      </w:r>
    </w:p>
    <w:p w:rsidR="004F04D7" w:rsidRPr="003E1745"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3E1745">
        <w:rPr>
          <w:rFonts w:ascii="Times New Roman" w:hAnsi="Times New Roman" w:cs="Times New Roman"/>
          <w:sz w:val="28"/>
          <w:szCs w:val="28"/>
          <w:lang w:val="ro-RO"/>
        </w:rPr>
        <w:t>Situatie stadiu implementare proiecte POR 2014-2020;</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ofiter ADR Sud Muntenia ref. stadiu achizitii proiecte „Eficientizare Energetica Liceul Tehnologic 1 Mai – Sala de sport” si „Eficientizare Energetica Liceul Tehnologic de Servicii Sfactul Apostol Andrei in Municipiul Ploiesti” si modificare format raport de progres trimestrial;</w:t>
      </w:r>
    </w:p>
    <w:p w:rsidR="004F04D7" w:rsidRPr="003E1745"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3E1745">
        <w:rPr>
          <w:rFonts w:ascii="Times New Roman" w:hAnsi="Times New Roman" w:cs="Times New Roman"/>
          <w:sz w:val="28"/>
          <w:szCs w:val="28"/>
          <w:lang w:val="ro-RO"/>
        </w:rPr>
        <w:t>Discutii/corespondenta consultant management proiect si responsabil economic ref. pregatire si transmitere documente pentru cerere de rambursare 2 proiect „Eficientizare Energetica Scoala Gimnaziala George Cosbuc”;</w:t>
      </w:r>
    </w:p>
    <w:p w:rsidR="004F04D7"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3E1745">
        <w:rPr>
          <w:rFonts w:ascii="Times New Roman" w:hAnsi="Times New Roman" w:cs="Times New Roman"/>
          <w:sz w:val="28"/>
          <w:szCs w:val="28"/>
          <w:lang w:val="ro-RO"/>
        </w:rPr>
        <w:lastRenderedPageBreak/>
        <w:t>Discutii/corespondenta consultant management proiect „Eficientizare Energetica Scoala Gimnaziala George Cosbuc” ref. raport de activitate lunar prestari servicii nr. 10;</w:t>
      </w:r>
    </w:p>
    <w:p w:rsidR="004F04D7" w:rsidRPr="00B341B4"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B341B4">
        <w:rPr>
          <w:rFonts w:ascii="Times New Roman" w:hAnsi="Times New Roman" w:cs="Times New Roman"/>
          <w:sz w:val="28"/>
          <w:szCs w:val="28"/>
          <w:lang w:val="ro-RO"/>
        </w:rPr>
        <w:t xml:space="preserve">Verificare raport de activitate </w:t>
      </w:r>
      <w:r>
        <w:rPr>
          <w:rFonts w:ascii="Times New Roman" w:hAnsi="Times New Roman" w:cs="Times New Roman"/>
          <w:sz w:val="28"/>
          <w:szCs w:val="28"/>
          <w:lang w:val="ro-RO"/>
        </w:rPr>
        <w:t xml:space="preserve">SC </w:t>
      </w:r>
      <w:r w:rsidRPr="00B341B4">
        <w:rPr>
          <w:rFonts w:ascii="Times New Roman" w:hAnsi="Times New Roman" w:cs="Times New Roman"/>
          <w:sz w:val="28"/>
          <w:szCs w:val="28"/>
          <w:lang w:val="ro-RO"/>
        </w:rPr>
        <w:t>Demac</w:t>
      </w:r>
      <w:r>
        <w:rPr>
          <w:rFonts w:ascii="Times New Roman" w:hAnsi="Times New Roman" w:cs="Times New Roman"/>
          <w:sz w:val="28"/>
          <w:szCs w:val="28"/>
          <w:lang w:val="ro-RO"/>
        </w:rPr>
        <w:t xml:space="preserve"> innovation SRl;</w:t>
      </w:r>
    </w:p>
    <w:p w:rsidR="004F04D7" w:rsidRPr="00B341B4"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B341B4">
        <w:rPr>
          <w:rFonts w:ascii="Times New Roman" w:hAnsi="Times New Roman" w:cs="Times New Roman"/>
          <w:sz w:val="28"/>
          <w:szCs w:val="28"/>
          <w:lang w:val="ro-RO"/>
        </w:rPr>
        <w:t>Transmitere documente audit „EFICIENTIZARE ENERGETICA COLEGIUL TEHNIC NATIONAL ALEXANDRU IOAN CUZA”</w:t>
      </w:r>
      <w:r>
        <w:rPr>
          <w:rFonts w:ascii="Times New Roman" w:hAnsi="Times New Roman" w:cs="Times New Roman"/>
          <w:sz w:val="28"/>
          <w:szCs w:val="28"/>
          <w:lang w:val="ro-RO"/>
        </w:rPr>
        <w:t>;</w:t>
      </w:r>
    </w:p>
    <w:p w:rsidR="004F04D7" w:rsidRPr="00B341B4" w:rsidRDefault="004F04D7" w:rsidP="004F04D7">
      <w:pPr>
        <w:pStyle w:val="Listparagraf"/>
        <w:numPr>
          <w:ilvl w:val="0"/>
          <w:numId w:val="1"/>
        </w:numPr>
        <w:spacing w:after="0" w:line="240" w:lineRule="auto"/>
        <w:ind w:left="720"/>
        <w:jc w:val="both"/>
        <w:rPr>
          <w:rFonts w:ascii="Times New Roman" w:hAnsi="Times New Roman" w:cs="Times New Roman"/>
          <w:sz w:val="28"/>
          <w:szCs w:val="28"/>
          <w:lang w:val="ro-RO"/>
        </w:rPr>
      </w:pPr>
      <w:r w:rsidRPr="00B341B4">
        <w:rPr>
          <w:rFonts w:ascii="Times New Roman" w:hAnsi="Times New Roman" w:cs="Times New Roman"/>
          <w:sz w:val="28"/>
          <w:szCs w:val="28"/>
          <w:lang w:val="ro-RO"/>
        </w:rPr>
        <w:t>Situatie proiecte POR stadiul achizitiilor</w:t>
      </w:r>
      <w:r>
        <w:rPr>
          <w:rFonts w:ascii="Times New Roman" w:hAnsi="Times New Roman" w:cs="Times New Roman"/>
          <w:sz w:val="28"/>
          <w:szCs w:val="28"/>
          <w:lang w:val="ro-RO"/>
        </w:rPr>
        <w:t>;</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F3176">
        <w:rPr>
          <w:rFonts w:ascii="Times New Roman" w:hAnsi="Times New Roman" w:cs="Times New Roman"/>
          <w:sz w:val="28"/>
          <w:szCs w:val="28"/>
          <w:lang w:val="ro-RO"/>
        </w:rPr>
        <w:t>iscutii si corespondenta cu reprezentantul firmei de formare profesionala pentru organizarea sesiunilor de instruire pentru proiectul “Soluții informatice integrate pentru optimizarea activitatii administrative, cresterea competentelor si a nivelului de calitate a serviciilor publice pentru cetateni si mediul de afaceri la nivelul Municipiului Ploiești– ID 129737”;</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BF3176">
        <w:rPr>
          <w:rFonts w:ascii="Times New Roman" w:hAnsi="Times New Roman" w:cs="Times New Roman"/>
          <w:sz w:val="28"/>
          <w:szCs w:val="28"/>
          <w:lang w:val="ro-RO"/>
        </w:rPr>
        <w:t>ctualizare situatie stadiu proiecte cu finantare internationala;</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BF3176">
        <w:rPr>
          <w:rFonts w:ascii="Times New Roman" w:hAnsi="Times New Roman" w:cs="Times New Roman"/>
          <w:sz w:val="28"/>
          <w:szCs w:val="28"/>
          <w:lang w:val="ro-RO"/>
        </w:rPr>
        <w:t>ota fundamentare rectificare buget pentru proiectul „Eficientizare energetica blocuri in Municipiul Ploiesti – Lot 1”;</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BF3176">
        <w:rPr>
          <w:rFonts w:ascii="Times New Roman" w:hAnsi="Times New Roman" w:cs="Times New Roman"/>
          <w:sz w:val="28"/>
          <w:szCs w:val="28"/>
          <w:lang w:val="ro-RO"/>
        </w:rPr>
        <w:t>ota fundamentare rectificare buget pentru proiectul „Eficientizare energetica blocuri in Municipiul Ploiesti – Lot 2”;</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F3176">
        <w:rPr>
          <w:rFonts w:ascii="Times New Roman" w:hAnsi="Times New Roman" w:cs="Times New Roman"/>
          <w:sz w:val="28"/>
          <w:szCs w:val="28"/>
          <w:lang w:val="ro-RO"/>
        </w:rPr>
        <w:t>ompletare documente aferente misunii de audit pentru Directia Relatii Internationale;</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F3176">
        <w:rPr>
          <w:rFonts w:ascii="Times New Roman" w:hAnsi="Times New Roman" w:cs="Times New Roman"/>
          <w:sz w:val="28"/>
          <w:szCs w:val="28"/>
          <w:lang w:val="ro-RO"/>
        </w:rPr>
        <w:t xml:space="preserve">aport de durabilitate nr. 4 si anexe pentru proiectul </w:t>
      </w:r>
      <w:r>
        <w:rPr>
          <w:rFonts w:ascii="Times New Roman" w:hAnsi="Times New Roman" w:cs="Times New Roman"/>
          <w:sz w:val="28"/>
          <w:szCs w:val="28"/>
          <w:lang w:val="ro-RO"/>
        </w:rPr>
        <w:t>„Inlocuire ta</w:t>
      </w:r>
      <w:r w:rsidRPr="00BF3176">
        <w:rPr>
          <w:rFonts w:ascii="Times New Roman" w:hAnsi="Times New Roman" w:cs="Times New Roman"/>
          <w:sz w:val="28"/>
          <w:szCs w:val="28"/>
          <w:lang w:val="ro-RO"/>
        </w:rPr>
        <w:t>mpl</w:t>
      </w:r>
      <w:r>
        <w:rPr>
          <w:rFonts w:ascii="Times New Roman" w:hAnsi="Times New Roman" w:cs="Times New Roman"/>
          <w:sz w:val="28"/>
          <w:szCs w:val="28"/>
          <w:lang w:val="ro-RO"/>
        </w:rPr>
        <w:t>arie la Colegiul Nat</w:t>
      </w:r>
      <w:r w:rsidRPr="00BF3176">
        <w:rPr>
          <w:rFonts w:ascii="Times New Roman" w:hAnsi="Times New Roman" w:cs="Times New Roman"/>
          <w:sz w:val="28"/>
          <w:szCs w:val="28"/>
          <w:lang w:val="ro-RO"/>
        </w:rPr>
        <w:t>ional I.L. Caragiale”;</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F3176">
        <w:rPr>
          <w:rFonts w:ascii="Times New Roman" w:hAnsi="Times New Roman" w:cs="Times New Roman"/>
          <w:sz w:val="28"/>
          <w:szCs w:val="28"/>
          <w:lang w:val="ro-RO"/>
        </w:rPr>
        <w:t>aport de durabilitate nr. 4 si anexe pentru proiectul „Schimbare destina</w:t>
      </w:r>
      <w:r>
        <w:rPr>
          <w:rFonts w:ascii="Times New Roman" w:hAnsi="Times New Roman" w:cs="Times New Roman"/>
          <w:sz w:val="28"/>
          <w:szCs w:val="28"/>
          <w:lang w:val="ro-RO"/>
        </w:rPr>
        <w:t>t</w:t>
      </w:r>
      <w:r w:rsidRPr="00BF3176">
        <w:rPr>
          <w:rFonts w:ascii="Times New Roman" w:hAnsi="Times New Roman" w:cs="Times New Roman"/>
          <w:sz w:val="28"/>
          <w:szCs w:val="28"/>
          <w:lang w:val="ro-RO"/>
        </w:rPr>
        <w:t>ie din cazarm</w:t>
      </w:r>
      <w:r>
        <w:rPr>
          <w:rFonts w:ascii="Times New Roman" w:hAnsi="Times New Roman" w:cs="Times New Roman"/>
          <w:sz w:val="28"/>
          <w:szCs w:val="28"/>
          <w:lang w:val="ro-RO"/>
        </w:rPr>
        <w:t>a i</w:t>
      </w:r>
      <w:r w:rsidRPr="00BF3176">
        <w:rPr>
          <w:rFonts w:ascii="Times New Roman" w:hAnsi="Times New Roman" w:cs="Times New Roman"/>
          <w:sz w:val="28"/>
          <w:szCs w:val="28"/>
          <w:lang w:val="ro-RO"/>
        </w:rPr>
        <w:t>n c</w:t>
      </w:r>
      <w:r>
        <w:rPr>
          <w:rFonts w:ascii="Times New Roman" w:hAnsi="Times New Roman" w:cs="Times New Roman"/>
          <w:sz w:val="28"/>
          <w:szCs w:val="28"/>
          <w:lang w:val="ro-RO"/>
        </w:rPr>
        <w:t>a</w:t>
      </w:r>
      <w:r w:rsidRPr="00BF3176">
        <w:rPr>
          <w:rFonts w:ascii="Times New Roman" w:hAnsi="Times New Roman" w:cs="Times New Roman"/>
          <w:sz w:val="28"/>
          <w:szCs w:val="28"/>
          <w:lang w:val="ro-RO"/>
        </w:rPr>
        <w:t>min de b</w:t>
      </w:r>
      <w:r>
        <w:rPr>
          <w:rFonts w:ascii="Times New Roman" w:hAnsi="Times New Roman" w:cs="Times New Roman"/>
          <w:sz w:val="28"/>
          <w:szCs w:val="28"/>
          <w:lang w:val="ro-RO"/>
        </w:rPr>
        <w:t>atra</w:t>
      </w:r>
      <w:r w:rsidRPr="00BF3176">
        <w:rPr>
          <w:rFonts w:ascii="Times New Roman" w:hAnsi="Times New Roman" w:cs="Times New Roman"/>
          <w:sz w:val="28"/>
          <w:szCs w:val="28"/>
          <w:lang w:val="ro-RO"/>
        </w:rPr>
        <w:t xml:space="preserve">ni, </w:t>
      </w:r>
      <w:r>
        <w:rPr>
          <w:rFonts w:ascii="Times New Roman" w:hAnsi="Times New Roman" w:cs="Times New Roman"/>
          <w:sz w:val="28"/>
          <w:szCs w:val="28"/>
          <w:lang w:val="ro-RO"/>
        </w:rPr>
        <w:t>recompartimentare interioara</w:t>
      </w:r>
      <w:r w:rsidRPr="00BF3176">
        <w:rPr>
          <w:rFonts w:ascii="Times New Roman" w:hAnsi="Times New Roman" w:cs="Times New Roman"/>
          <w:sz w:val="28"/>
          <w:szCs w:val="28"/>
          <w:lang w:val="ro-RO"/>
        </w:rPr>
        <w:t>”;</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BF3176">
        <w:rPr>
          <w:rFonts w:ascii="Times New Roman" w:hAnsi="Times New Roman" w:cs="Times New Roman"/>
          <w:sz w:val="28"/>
          <w:szCs w:val="28"/>
          <w:lang w:val="ro-RO"/>
        </w:rPr>
        <w:t>olicitare indicatori de la Colegiul National I. L. Caragiale;</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BF3176">
        <w:rPr>
          <w:rFonts w:ascii="Times New Roman" w:hAnsi="Times New Roman" w:cs="Times New Roman"/>
          <w:sz w:val="28"/>
          <w:szCs w:val="28"/>
          <w:lang w:val="ro-RO"/>
        </w:rPr>
        <w:t>olicitare indicatori de la ASSC, Serviciul Camin de Batrani;</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BF3176">
        <w:rPr>
          <w:rFonts w:ascii="Times New Roman" w:hAnsi="Times New Roman" w:cs="Times New Roman"/>
          <w:sz w:val="28"/>
          <w:szCs w:val="28"/>
          <w:lang w:val="ro-RO"/>
        </w:rPr>
        <w:t>naliza caiet de sarcini pentru Achizitie: Licenta Platforma software integrata de management a calitatii si performantei;  Cheltuieli echipamente IT;  Servicii IT de implementare functionalitati; Platforma integrata portal web;</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F3176">
        <w:rPr>
          <w:rFonts w:ascii="Times New Roman" w:hAnsi="Times New Roman" w:cs="Times New Roman"/>
          <w:sz w:val="28"/>
          <w:szCs w:val="28"/>
          <w:lang w:val="ro-RO"/>
        </w:rPr>
        <w:t>erificare raport activitate nr. 10 firma de consultanta pentru proiectul „Eficientizare energetica blocuri in Municipiul Ploiesti – Lot 1”;</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F3176">
        <w:rPr>
          <w:rFonts w:ascii="Times New Roman" w:hAnsi="Times New Roman" w:cs="Times New Roman"/>
          <w:sz w:val="28"/>
          <w:szCs w:val="28"/>
          <w:lang w:val="ro-RO"/>
        </w:rPr>
        <w:t>iscutii si corespondenta cu responsabilul tehnic si consultantul privind documentele solicitate la clarificari CR2 pentru proiectul „Eficientizare energetica blocuri in Municipiul Ploiesti – Lot 2”;</w:t>
      </w:r>
    </w:p>
    <w:p w:rsidR="004F04D7" w:rsidRPr="00BF3176"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F3176">
        <w:rPr>
          <w:rFonts w:ascii="Times New Roman" w:hAnsi="Times New Roman" w:cs="Times New Roman"/>
          <w:sz w:val="28"/>
          <w:szCs w:val="28"/>
          <w:lang w:val="ro-RO"/>
        </w:rPr>
        <w:t>erificare raport activitate firma de consultanta pentru proiectul „Eficientizare energetica blocuri in Municipiul Ploiesti – Lot 2”;</w:t>
      </w:r>
    </w:p>
    <w:p w:rsidR="004F04D7" w:rsidRPr="00BF3176" w:rsidRDefault="004F04D7" w:rsidP="004F04D7">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BF3176">
        <w:rPr>
          <w:rFonts w:ascii="Times New Roman" w:hAnsi="Times New Roman" w:cs="Times New Roman"/>
          <w:sz w:val="28"/>
          <w:szCs w:val="28"/>
          <w:lang w:val="ro-RO"/>
        </w:rPr>
        <w:lastRenderedPageBreak/>
        <w:t>Draft declaratii de eligibilitate, angajament si TVA cu datele noului reprezentant legal pentru proiectul “Reabilitarea, modernizarea si dotarea LiceuluiTehnologic Sfantul Andrei”;</w:t>
      </w:r>
    </w:p>
    <w:p w:rsidR="004F04D7" w:rsidRPr="00F74BBE" w:rsidRDefault="004F04D7" w:rsidP="004F04D7">
      <w:pPr>
        <w:pStyle w:val="Listparagraf"/>
        <w:numPr>
          <w:ilvl w:val="0"/>
          <w:numId w:val="1"/>
        </w:numPr>
        <w:ind w:left="720"/>
        <w:jc w:val="both"/>
        <w:rPr>
          <w:rFonts w:ascii="Times New Roman" w:hAnsi="Times New Roman" w:cs="Times New Roman"/>
          <w:sz w:val="28"/>
          <w:szCs w:val="28"/>
          <w:lang w:val="ro-RO"/>
        </w:rPr>
      </w:pPr>
      <w:r w:rsidRPr="00A52C64">
        <w:rPr>
          <w:rFonts w:ascii="Times New Roman" w:hAnsi="Times New Roman" w:cs="Times New Roman"/>
          <w:sz w:val="28"/>
          <w:szCs w:val="28"/>
          <w:lang w:val="ro-RO"/>
        </w:rPr>
        <w:t xml:space="preserve">Transmitere consultant de management </w:t>
      </w:r>
      <w:r w:rsidRPr="00F74BBE">
        <w:rPr>
          <w:rFonts w:ascii="Times New Roman" w:hAnsi="Times New Roman" w:cs="Times New Roman"/>
          <w:sz w:val="28"/>
          <w:szCs w:val="28"/>
          <w:lang w:val="ro-RO"/>
        </w:rPr>
        <w:t xml:space="preserve">documente </w:t>
      </w:r>
      <w:r w:rsidRPr="00A52C64">
        <w:rPr>
          <w:rFonts w:ascii="Times New Roman" w:hAnsi="Times New Roman" w:cs="Times New Roman"/>
          <w:sz w:val="28"/>
          <w:szCs w:val="28"/>
          <w:lang w:val="ro-RO"/>
        </w:rPr>
        <w:t>necesare pentru i</w:t>
      </w:r>
      <w:r w:rsidRPr="00F74BBE">
        <w:rPr>
          <w:rFonts w:ascii="Times New Roman" w:hAnsi="Times New Roman" w:cs="Times New Roman"/>
          <w:sz w:val="28"/>
          <w:szCs w:val="28"/>
          <w:lang w:val="ro-RO"/>
        </w:rPr>
        <w:t>ntocmirea Raportului de progres nr. 3 la proiectul „Eficientizare consumuri</w:t>
      </w:r>
      <w:r w:rsidRPr="00A52C64">
        <w:rPr>
          <w:rFonts w:ascii="Times New Roman" w:hAnsi="Times New Roman" w:cs="Times New Roman"/>
          <w:sz w:val="28"/>
          <w:szCs w:val="28"/>
          <w:lang w:val="ro-RO"/>
        </w:rPr>
        <w:t xml:space="preserve"> energetice in municipiul Ploies</w:t>
      </w:r>
      <w:r w:rsidRPr="00F74BBE">
        <w:rPr>
          <w:rFonts w:ascii="Times New Roman" w:hAnsi="Times New Roman" w:cs="Times New Roman"/>
          <w:sz w:val="28"/>
          <w:szCs w:val="28"/>
          <w:lang w:val="ro-RO"/>
        </w:rPr>
        <w:t>ti – sistem iluminat public traseu tramvai 102”</w:t>
      </w:r>
      <w:r w:rsidRPr="00A52C64">
        <w:rPr>
          <w:rFonts w:ascii="Times New Roman" w:hAnsi="Times New Roman" w:cs="Times New Roman"/>
          <w:sz w:val="28"/>
          <w:szCs w:val="28"/>
          <w:lang w:val="ro-RO"/>
        </w:rPr>
        <w:t xml:space="preserve">, in format scann; </w:t>
      </w:r>
      <w:r w:rsidRPr="00F74BBE">
        <w:rPr>
          <w:rFonts w:ascii="Times New Roman" w:hAnsi="Times New Roman" w:cs="Times New Roman"/>
          <w:sz w:val="28"/>
          <w:szCs w:val="28"/>
          <w:lang w:val="ro-RO"/>
        </w:rPr>
        <w:t xml:space="preserve">Corespondenta cu </w:t>
      </w:r>
      <w:r>
        <w:rPr>
          <w:rFonts w:ascii="Times New Roman" w:hAnsi="Times New Roman" w:cs="Times New Roman"/>
          <w:sz w:val="28"/>
          <w:szCs w:val="28"/>
          <w:lang w:val="ro-RO"/>
        </w:rPr>
        <w:t xml:space="preserve">SC </w:t>
      </w:r>
      <w:r w:rsidRPr="00F74BBE">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 ref.</w:t>
      </w:r>
      <w:r w:rsidRPr="00F74BBE">
        <w:rPr>
          <w:rFonts w:ascii="Times New Roman" w:hAnsi="Times New Roman" w:cs="Times New Roman"/>
          <w:sz w:val="28"/>
          <w:szCs w:val="28"/>
          <w:lang w:val="ro-RO"/>
        </w:rPr>
        <w:t xml:space="preserve"> caiete de sarcini </w:t>
      </w:r>
      <w:r>
        <w:rPr>
          <w:rFonts w:ascii="Times New Roman" w:hAnsi="Times New Roman" w:cs="Times New Roman"/>
          <w:sz w:val="28"/>
          <w:szCs w:val="28"/>
          <w:lang w:val="ro-RO"/>
        </w:rPr>
        <w:t>achizit</w:t>
      </w:r>
      <w:r w:rsidRPr="00F74BBE">
        <w:rPr>
          <w:rFonts w:ascii="Times New Roman" w:hAnsi="Times New Roman" w:cs="Times New Roman"/>
          <w:sz w:val="28"/>
          <w:szCs w:val="28"/>
          <w:lang w:val="ro-RO"/>
        </w:rPr>
        <w:t>i</w:t>
      </w:r>
      <w:r>
        <w:rPr>
          <w:rFonts w:ascii="Times New Roman" w:hAnsi="Times New Roman" w:cs="Times New Roman"/>
          <w:sz w:val="28"/>
          <w:szCs w:val="28"/>
          <w:lang w:val="ro-RO"/>
        </w:rPr>
        <w:t>e</w:t>
      </w:r>
      <w:r w:rsidRPr="00F74BBE">
        <w:rPr>
          <w:rFonts w:ascii="Times New Roman" w:hAnsi="Times New Roman" w:cs="Times New Roman"/>
          <w:sz w:val="28"/>
          <w:szCs w:val="28"/>
          <w:lang w:val="ro-RO"/>
        </w:rPr>
        <w:t xml:space="preserve"> servici</w:t>
      </w:r>
      <w:r>
        <w:rPr>
          <w:rFonts w:ascii="Times New Roman" w:hAnsi="Times New Roman" w:cs="Times New Roman"/>
          <w:sz w:val="28"/>
          <w:szCs w:val="28"/>
          <w:lang w:val="ro-RO"/>
        </w:rPr>
        <w:t>i</w:t>
      </w:r>
      <w:r w:rsidRPr="00F74BBE">
        <w:rPr>
          <w:rFonts w:ascii="Times New Roman" w:hAnsi="Times New Roman" w:cs="Times New Roman"/>
          <w:sz w:val="28"/>
          <w:szCs w:val="28"/>
          <w:lang w:val="ro-RO"/>
        </w:rPr>
        <w:t xml:space="preserve"> de audit </w:t>
      </w:r>
      <w:r>
        <w:rPr>
          <w:rFonts w:ascii="Times New Roman" w:hAnsi="Times New Roman" w:cs="Times New Roman"/>
          <w:sz w:val="28"/>
          <w:szCs w:val="28"/>
          <w:lang w:val="ro-RO"/>
        </w:rPr>
        <w:t>financiar</w:t>
      </w:r>
      <w:r w:rsidRPr="00F74BBE">
        <w:rPr>
          <w:rFonts w:ascii="Times New Roman" w:hAnsi="Times New Roman" w:cs="Times New Roman"/>
          <w:sz w:val="28"/>
          <w:szCs w:val="28"/>
          <w:lang w:val="ro-RO"/>
        </w:rPr>
        <w:t xml:space="preserve"> pentru proiectele „Eficientizare consumuri energetice in municipiul Ploie</w:t>
      </w:r>
      <w:r>
        <w:rPr>
          <w:rFonts w:ascii="Times New Roman" w:hAnsi="Times New Roman" w:cs="Times New Roman"/>
          <w:sz w:val="28"/>
          <w:szCs w:val="28"/>
          <w:lang w:val="ro-RO"/>
        </w:rPr>
        <w:t>s</w:t>
      </w:r>
      <w:r w:rsidRPr="00F74BBE">
        <w:rPr>
          <w:rFonts w:ascii="Times New Roman" w:hAnsi="Times New Roman" w:cs="Times New Roman"/>
          <w:sz w:val="28"/>
          <w:szCs w:val="28"/>
          <w:lang w:val="ro-RO"/>
        </w:rPr>
        <w:t>ti – sistem iluminat pu</w:t>
      </w:r>
      <w:r>
        <w:rPr>
          <w:rFonts w:ascii="Times New Roman" w:hAnsi="Times New Roman" w:cs="Times New Roman"/>
          <w:sz w:val="28"/>
          <w:szCs w:val="28"/>
          <w:lang w:val="ro-RO"/>
        </w:rPr>
        <w:t>blic traseu tramvai 101 si 102”;</w:t>
      </w:r>
    </w:p>
    <w:p w:rsidR="004F04D7" w:rsidRPr="00F74BBE" w:rsidRDefault="004F04D7" w:rsidP="004F04D7">
      <w:pPr>
        <w:pStyle w:val="Listparagraf"/>
        <w:numPr>
          <w:ilvl w:val="0"/>
          <w:numId w:val="1"/>
        </w:numPr>
        <w:ind w:left="720"/>
        <w:jc w:val="both"/>
        <w:rPr>
          <w:rFonts w:ascii="Times New Roman" w:hAnsi="Times New Roman" w:cs="Times New Roman"/>
          <w:sz w:val="28"/>
          <w:szCs w:val="28"/>
          <w:lang w:val="ro-RO"/>
        </w:rPr>
      </w:pPr>
      <w:r w:rsidRPr="00F74BBE">
        <w:rPr>
          <w:rFonts w:ascii="Times New Roman" w:hAnsi="Times New Roman" w:cs="Times New Roman"/>
          <w:sz w:val="28"/>
          <w:szCs w:val="28"/>
          <w:lang w:val="ro-RO"/>
        </w:rPr>
        <w:t>Modificare adresa catre ADR Sud Muntenia ref</w:t>
      </w:r>
      <w:r>
        <w:rPr>
          <w:rFonts w:ascii="Times New Roman" w:hAnsi="Times New Roman" w:cs="Times New Roman"/>
          <w:sz w:val="28"/>
          <w:szCs w:val="28"/>
          <w:lang w:val="ro-RO"/>
        </w:rPr>
        <w:t>.</w:t>
      </w:r>
      <w:r w:rsidRPr="00F74BBE">
        <w:rPr>
          <w:rFonts w:ascii="Times New Roman" w:hAnsi="Times New Roman" w:cs="Times New Roman"/>
          <w:sz w:val="28"/>
          <w:szCs w:val="28"/>
          <w:lang w:val="ro-RO"/>
        </w:rPr>
        <w:t xml:space="preserve"> informatii necesare intocmirii Acordului de parteneriat, nece</w:t>
      </w:r>
      <w:r>
        <w:rPr>
          <w:rFonts w:ascii="Times New Roman" w:hAnsi="Times New Roman" w:cs="Times New Roman"/>
          <w:sz w:val="28"/>
          <w:szCs w:val="28"/>
          <w:lang w:val="ro-RO"/>
        </w:rPr>
        <w:t>sar elaborarii cererii de finant</w:t>
      </w:r>
      <w:r w:rsidRPr="00F74BBE">
        <w:rPr>
          <w:rFonts w:ascii="Times New Roman" w:hAnsi="Times New Roman" w:cs="Times New Roman"/>
          <w:sz w:val="28"/>
          <w:szCs w:val="28"/>
          <w:lang w:val="ro-RO"/>
        </w:rPr>
        <w:t>are pentru un proiect finan</w:t>
      </w:r>
      <w:r>
        <w:rPr>
          <w:rFonts w:ascii="Times New Roman" w:hAnsi="Times New Roman" w:cs="Times New Roman"/>
          <w:sz w:val="28"/>
          <w:szCs w:val="28"/>
          <w:lang w:val="ro-RO"/>
        </w:rPr>
        <w:t>t</w:t>
      </w:r>
      <w:r w:rsidRPr="00F74BBE">
        <w:rPr>
          <w:rFonts w:ascii="Times New Roman" w:hAnsi="Times New Roman" w:cs="Times New Roman"/>
          <w:sz w:val="28"/>
          <w:szCs w:val="28"/>
          <w:lang w:val="ro-RO"/>
        </w:rPr>
        <w:t>at din fonduri nerambursabile</w:t>
      </w:r>
      <w:r>
        <w:rPr>
          <w:rFonts w:ascii="Times New Roman" w:hAnsi="Times New Roman" w:cs="Times New Roman"/>
          <w:sz w:val="28"/>
          <w:szCs w:val="28"/>
          <w:lang w:val="ro-RO"/>
        </w:rPr>
        <w:t>, transmitere s</w:t>
      </w:r>
      <w:r w:rsidRPr="00F74BBE">
        <w:rPr>
          <w:rFonts w:ascii="Times New Roman" w:hAnsi="Times New Roman" w:cs="Times New Roman"/>
          <w:sz w:val="28"/>
          <w:szCs w:val="28"/>
          <w:lang w:val="ro-RO"/>
        </w:rPr>
        <w:t>efului de serviciu</w:t>
      </w:r>
      <w:r>
        <w:rPr>
          <w:rFonts w:ascii="Times New Roman" w:hAnsi="Times New Roman" w:cs="Times New Roman"/>
          <w:sz w:val="28"/>
          <w:szCs w:val="28"/>
          <w:lang w:val="ro-RO"/>
        </w:rPr>
        <w:t>;</w:t>
      </w:r>
    </w:p>
    <w:p w:rsidR="004F04D7" w:rsidRPr="00F74BBE"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Estimari plat</w:t>
      </w:r>
      <w:r w:rsidRPr="00F74BBE">
        <w:rPr>
          <w:rFonts w:ascii="Times New Roman" w:hAnsi="Times New Roman" w:cs="Times New Roman"/>
          <w:sz w:val="28"/>
          <w:szCs w:val="28"/>
          <w:lang w:val="ro-RO"/>
        </w:rPr>
        <w:t>i ce vor fi efectuate pana la 31.12.2020 pentru proiectele „Eficientizare consumuri energetice in municipiul Ploie</w:t>
      </w:r>
      <w:r>
        <w:rPr>
          <w:rFonts w:ascii="Times New Roman" w:hAnsi="Times New Roman" w:cs="Times New Roman"/>
          <w:sz w:val="28"/>
          <w:szCs w:val="28"/>
          <w:lang w:val="ro-RO"/>
        </w:rPr>
        <w:t>s</w:t>
      </w:r>
      <w:r w:rsidRPr="00F74BBE">
        <w:rPr>
          <w:rFonts w:ascii="Times New Roman" w:hAnsi="Times New Roman" w:cs="Times New Roman"/>
          <w:sz w:val="28"/>
          <w:szCs w:val="28"/>
          <w:lang w:val="ro-RO"/>
        </w:rPr>
        <w:t>ti – sistem iluminat public traseu tramvai 101” si „Eficientizare energetic</w:t>
      </w:r>
      <w:r>
        <w:rPr>
          <w:rFonts w:ascii="Times New Roman" w:hAnsi="Times New Roman" w:cs="Times New Roman"/>
          <w:sz w:val="28"/>
          <w:szCs w:val="28"/>
          <w:lang w:val="ro-RO"/>
        </w:rPr>
        <w:t>a</w:t>
      </w:r>
      <w:r w:rsidRPr="00F74BB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F74BBE">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3”;</w:t>
      </w:r>
    </w:p>
    <w:p w:rsidR="004F04D7" w:rsidRPr="00F74BBE"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F74BBE">
        <w:rPr>
          <w:rFonts w:ascii="Times New Roman" w:hAnsi="Times New Roman" w:cs="Times New Roman"/>
          <w:sz w:val="28"/>
          <w:szCs w:val="28"/>
          <w:lang w:val="ro-RO"/>
        </w:rPr>
        <w:t>ii cu conducerea RATP privind solicitarea de a furniza informa</w:t>
      </w:r>
      <w:r>
        <w:rPr>
          <w:rFonts w:ascii="Times New Roman" w:hAnsi="Times New Roman" w:cs="Times New Roman"/>
          <w:sz w:val="28"/>
          <w:szCs w:val="28"/>
          <w:lang w:val="ro-RO"/>
        </w:rPr>
        <w:t>t</w:t>
      </w:r>
      <w:r w:rsidRPr="00F74BBE">
        <w:rPr>
          <w:rFonts w:ascii="Times New Roman" w:hAnsi="Times New Roman" w:cs="Times New Roman"/>
          <w:sz w:val="28"/>
          <w:szCs w:val="28"/>
          <w:lang w:val="ro-RO"/>
        </w:rPr>
        <w:t>ii privind atingerea indicatorilor d</w:t>
      </w:r>
      <w:r>
        <w:rPr>
          <w:rFonts w:ascii="Times New Roman" w:hAnsi="Times New Roman" w:cs="Times New Roman"/>
          <w:sz w:val="28"/>
          <w:szCs w:val="28"/>
          <w:lang w:val="ro-RO"/>
        </w:rPr>
        <w:t>e proiect pentru proiectul „Cresterea mobilitat</w:t>
      </w:r>
      <w:r w:rsidRPr="00F74BBE">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F74BBE">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F74BBE">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F74BBE">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F74BBE">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F74BBE">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Situatie necesar dev</w:t>
      </w:r>
      <w:r w:rsidRPr="00A52C64">
        <w:rPr>
          <w:rFonts w:ascii="Times New Roman" w:hAnsi="Times New Roman" w:cs="Times New Roman"/>
          <w:sz w:val="28"/>
          <w:szCs w:val="28"/>
          <w:lang w:val="ro-RO"/>
        </w:rPr>
        <w:t>ice-uri si</w:t>
      </w:r>
      <w:r>
        <w:rPr>
          <w:rFonts w:ascii="Times New Roman" w:hAnsi="Times New Roman" w:cs="Times New Roman"/>
          <w:sz w:val="28"/>
          <w:szCs w:val="28"/>
          <w:lang w:val="ro-RO"/>
        </w:rPr>
        <w:t xml:space="preserve"> tablete pentru elevii din tot invata</w:t>
      </w:r>
      <w:r w:rsidRPr="00A52C64">
        <w:rPr>
          <w:rFonts w:ascii="Times New Roman" w:hAnsi="Times New Roman" w:cs="Times New Roman"/>
          <w:sz w:val="28"/>
          <w:szCs w:val="28"/>
          <w:lang w:val="ro-RO"/>
        </w:rPr>
        <w:t>m</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 xml:space="preserve">ntul primar, gimnazial si </w:t>
      </w:r>
      <w:r>
        <w:rPr>
          <w:rFonts w:ascii="Times New Roman" w:hAnsi="Times New Roman" w:cs="Times New Roman"/>
          <w:sz w:val="28"/>
          <w:szCs w:val="28"/>
          <w:lang w:val="ro-RO"/>
        </w:rPr>
        <w:t>liceal din municipiu pentru init</w:t>
      </w:r>
      <w:r w:rsidRPr="00A52C64">
        <w:rPr>
          <w:rFonts w:ascii="Times New Roman" w:hAnsi="Times New Roman" w:cs="Times New Roman"/>
          <w:sz w:val="28"/>
          <w:szCs w:val="28"/>
          <w:lang w:val="ro-RO"/>
        </w:rPr>
        <w:t>ierea scrierii unui proiect di</w:t>
      </w:r>
      <w:r>
        <w:rPr>
          <w:rFonts w:ascii="Times New Roman" w:hAnsi="Times New Roman" w:cs="Times New Roman"/>
          <w:sz w:val="28"/>
          <w:szCs w:val="28"/>
          <w:lang w:val="ro-RO"/>
        </w:rPr>
        <w:t>n finantari nerambursabile (Programul Operat</w:t>
      </w:r>
      <w:r w:rsidRPr="00A52C64">
        <w:rPr>
          <w:rFonts w:ascii="Times New Roman" w:hAnsi="Times New Roman" w:cs="Times New Roman"/>
          <w:sz w:val="28"/>
          <w:szCs w:val="28"/>
          <w:lang w:val="ro-RO"/>
        </w:rPr>
        <w:t>ional Competitivitate) – verificare r</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spunsuri, solicitare telefonic</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 xml:space="preserve"> răspuns nec</w:t>
      </w:r>
      <w:r>
        <w:rPr>
          <w:rFonts w:ascii="Times New Roman" w:hAnsi="Times New Roman" w:cs="Times New Roman"/>
          <w:sz w:val="28"/>
          <w:szCs w:val="28"/>
          <w:lang w:val="ro-RO"/>
        </w:rPr>
        <w:t>esar tablete copii/ device-uri scoala</w:t>
      </w:r>
      <w:r w:rsidRPr="00A52C64">
        <w:rPr>
          <w:rFonts w:ascii="Times New Roman" w:hAnsi="Times New Roman" w:cs="Times New Roman"/>
          <w:sz w:val="28"/>
          <w:szCs w:val="28"/>
          <w:lang w:val="ro-RO"/>
        </w:rPr>
        <w:t xml:space="preserve">, </w:t>
      </w:r>
      <w:r>
        <w:rPr>
          <w:rFonts w:ascii="Times New Roman" w:hAnsi="Times New Roman" w:cs="Times New Roman"/>
          <w:sz w:val="28"/>
          <w:szCs w:val="28"/>
          <w:lang w:val="ro-RO"/>
        </w:rPr>
        <w:t>multiplicare documente, intocmire dosare;</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sidRPr="00A52C64">
        <w:rPr>
          <w:rFonts w:ascii="Times New Roman" w:hAnsi="Times New Roman" w:cs="Times New Roman"/>
          <w:sz w:val="28"/>
          <w:szCs w:val="28"/>
          <w:lang w:val="ro-RO"/>
        </w:rPr>
        <w:t>Scanare documente necesare pentru toate Notific</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rile necesare modific</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 xml:space="preserve">rii in MySmis a </w:t>
      </w:r>
      <w:r>
        <w:rPr>
          <w:rFonts w:ascii="Times New Roman" w:hAnsi="Times New Roman" w:cs="Times New Roman"/>
          <w:sz w:val="28"/>
          <w:szCs w:val="28"/>
          <w:lang w:val="ro-RO"/>
        </w:rPr>
        <w:t>conducerii UAT Municipiul Ploiesti;</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sidRPr="00A52C64">
        <w:rPr>
          <w:rFonts w:ascii="Times New Roman" w:hAnsi="Times New Roman" w:cs="Times New Roman"/>
          <w:sz w:val="28"/>
          <w:szCs w:val="28"/>
          <w:lang w:val="ro-RO"/>
        </w:rPr>
        <w:t>Transmitere către responsabilul economic documente necesare pentru întocmirea Notei de fundamentare pentru bugetul pana in decembrie 2020 pentru proiectul „Eficientizare consumuri energetice in municipiul Ploie</w:t>
      </w:r>
      <w:r>
        <w:rPr>
          <w:rFonts w:ascii="Times New Roman" w:hAnsi="Times New Roman" w:cs="Times New Roman"/>
          <w:sz w:val="28"/>
          <w:szCs w:val="28"/>
          <w:lang w:val="ro-RO"/>
        </w:rPr>
        <w:t>s</w:t>
      </w:r>
      <w:r w:rsidRPr="00A52C64">
        <w:rPr>
          <w:rFonts w:ascii="Times New Roman" w:hAnsi="Times New Roman" w:cs="Times New Roman"/>
          <w:sz w:val="28"/>
          <w:szCs w:val="28"/>
          <w:lang w:val="ro-RO"/>
        </w:rPr>
        <w:t>ti – sistem ilum</w:t>
      </w:r>
      <w:r>
        <w:rPr>
          <w:rFonts w:ascii="Times New Roman" w:hAnsi="Times New Roman" w:cs="Times New Roman"/>
          <w:sz w:val="28"/>
          <w:szCs w:val="28"/>
          <w:lang w:val="ro-RO"/>
        </w:rPr>
        <w:t>inat public traseu tramvai 101”;</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catre managerul s</w:t>
      </w:r>
      <w:r w:rsidRPr="00A52C64">
        <w:rPr>
          <w:rFonts w:ascii="Times New Roman" w:hAnsi="Times New Roman" w:cs="Times New Roman"/>
          <w:sz w:val="28"/>
          <w:szCs w:val="28"/>
          <w:lang w:val="ro-RO"/>
        </w:rPr>
        <w:t>i c</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tre managementul proiectului „Eficientizare consumuri energetice in municipiul Ploie</w:t>
      </w:r>
      <w:r>
        <w:rPr>
          <w:rFonts w:ascii="Times New Roman" w:hAnsi="Times New Roman" w:cs="Times New Roman"/>
          <w:sz w:val="28"/>
          <w:szCs w:val="28"/>
          <w:lang w:val="ro-RO"/>
        </w:rPr>
        <w:t>s</w:t>
      </w:r>
      <w:r w:rsidRPr="00A52C64">
        <w:rPr>
          <w:rFonts w:ascii="Times New Roman" w:hAnsi="Times New Roman" w:cs="Times New Roman"/>
          <w:sz w:val="28"/>
          <w:szCs w:val="28"/>
          <w:lang w:val="ro-RO"/>
        </w:rPr>
        <w:t>ti – sistem iluminat public t</w:t>
      </w:r>
      <w:r>
        <w:rPr>
          <w:rFonts w:ascii="Times New Roman" w:hAnsi="Times New Roman" w:cs="Times New Roman"/>
          <w:sz w:val="28"/>
          <w:szCs w:val="28"/>
          <w:lang w:val="ro-RO"/>
        </w:rPr>
        <w:t xml:space="preserve">raseu </w:t>
      </w:r>
      <w:r>
        <w:rPr>
          <w:rFonts w:ascii="Times New Roman" w:hAnsi="Times New Roman" w:cs="Times New Roman"/>
          <w:sz w:val="28"/>
          <w:szCs w:val="28"/>
          <w:lang w:val="ro-RO"/>
        </w:rPr>
        <w:lastRenderedPageBreak/>
        <w:t>tramvai 101” Raportul init</w:t>
      </w:r>
      <w:r w:rsidRPr="00A52C64">
        <w:rPr>
          <w:rFonts w:ascii="Times New Roman" w:hAnsi="Times New Roman" w:cs="Times New Roman"/>
          <w:sz w:val="28"/>
          <w:szCs w:val="28"/>
          <w:lang w:val="ro-RO"/>
        </w:rPr>
        <w:t xml:space="preserve">ial </w:t>
      </w:r>
      <w:r>
        <w:rPr>
          <w:rFonts w:ascii="Times New Roman" w:hAnsi="Times New Roman" w:cs="Times New Roman"/>
          <w:sz w:val="28"/>
          <w:szCs w:val="28"/>
          <w:lang w:val="ro-RO"/>
        </w:rPr>
        <w:t>s</w:t>
      </w:r>
      <w:r w:rsidRPr="00A52C64">
        <w:rPr>
          <w:rFonts w:ascii="Times New Roman" w:hAnsi="Times New Roman" w:cs="Times New Roman"/>
          <w:sz w:val="28"/>
          <w:szCs w:val="28"/>
          <w:lang w:val="ro-RO"/>
        </w:rPr>
        <w:t>i Raportul de activitate nr. 1 al managementului proiectului</w:t>
      </w:r>
      <w:r>
        <w:rPr>
          <w:rFonts w:ascii="Times New Roman" w:hAnsi="Times New Roman" w:cs="Times New Roman"/>
          <w:sz w:val="28"/>
          <w:szCs w:val="28"/>
          <w:lang w:val="ro-RO"/>
        </w:rPr>
        <w:t>;</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sidRPr="00A52C64">
        <w:rPr>
          <w:rFonts w:ascii="Times New Roman" w:hAnsi="Times New Roman" w:cs="Times New Roman"/>
          <w:sz w:val="28"/>
          <w:szCs w:val="28"/>
          <w:lang w:val="ro-RO"/>
        </w:rPr>
        <w:t xml:space="preserve">Solicitare de la </w:t>
      </w:r>
      <w:r>
        <w:rPr>
          <w:rFonts w:ascii="Times New Roman" w:hAnsi="Times New Roman" w:cs="Times New Roman"/>
          <w:sz w:val="28"/>
          <w:szCs w:val="28"/>
          <w:lang w:val="ro-RO"/>
        </w:rPr>
        <w:t>S</w:t>
      </w:r>
      <w:r w:rsidRPr="00A52C64">
        <w:rPr>
          <w:rFonts w:ascii="Times New Roman" w:hAnsi="Times New Roman" w:cs="Times New Roman"/>
          <w:sz w:val="28"/>
          <w:szCs w:val="28"/>
          <w:lang w:val="ro-RO"/>
        </w:rPr>
        <w:t>erv. Rela</w:t>
      </w:r>
      <w:r>
        <w:rPr>
          <w:rFonts w:ascii="Times New Roman" w:hAnsi="Times New Roman" w:cs="Times New Roman"/>
          <w:sz w:val="28"/>
          <w:szCs w:val="28"/>
          <w:lang w:val="ro-RO"/>
        </w:rPr>
        <w:t>t</w:t>
      </w:r>
      <w:r w:rsidRPr="00A52C64">
        <w:rPr>
          <w:rFonts w:ascii="Times New Roman" w:hAnsi="Times New Roman" w:cs="Times New Roman"/>
          <w:sz w:val="28"/>
          <w:szCs w:val="28"/>
          <w:lang w:val="ro-RO"/>
        </w:rPr>
        <w:t xml:space="preserve">ia cu Consiliul Local HCL nr. 425/12.10.2018 privind aprobarea </w:t>
      </w:r>
      <w:r>
        <w:rPr>
          <w:rFonts w:ascii="Times New Roman" w:hAnsi="Times New Roman" w:cs="Times New Roman"/>
          <w:sz w:val="28"/>
          <w:szCs w:val="28"/>
          <w:lang w:val="ro-RO"/>
        </w:rPr>
        <w:t>declansa</w:t>
      </w:r>
      <w:r w:rsidRPr="00A52C64">
        <w:rPr>
          <w:rFonts w:ascii="Times New Roman" w:hAnsi="Times New Roman" w:cs="Times New Roman"/>
          <w:sz w:val="28"/>
          <w:szCs w:val="28"/>
          <w:lang w:val="ro-RO"/>
        </w:rPr>
        <w:t>rii Procedurii de expropriere a imobilelor proprietate privat</w:t>
      </w:r>
      <w:r>
        <w:rPr>
          <w:rFonts w:ascii="Times New Roman" w:hAnsi="Times New Roman" w:cs="Times New Roman"/>
          <w:sz w:val="28"/>
          <w:szCs w:val="28"/>
          <w:lang w:val="ro-RO"/>
        </w:rPr>
        <w:t>a, situate pe amplasamentul lucrarii de utilitate publica</w:t>
      </w:r>
      <w:r w:rsidRPr="00A52C64">
        <w:rPr>
          <w:rFonts w:ascii="Times New Roman" w:hAnsi="Times New Roman" w:cs="Times New Roman"/>
          <w:sz w:val="28"/>
          <w:szCs w:val="28"/>
          <w:lang w:val="ro-RO"/>
        </w:rPr>
        <w:t xml:space="preserve"> de interes local </w:t>
      </w:r>
      <w:r>
        <w:rPr>
          <w:rFonts w:ascii="Times New Roman" w:hAnsi="Times New Roman" w:cs="Times New Roman"/>
          <w:sz w:val="28"/>
          <w:szCs w:val="28"/>
          <w:lang w:val="ro-RO"/>
        </w:rPr>
        <w:t>„Asigurarea mobilitat</w:t>
      </w:r>
      <w:r w:rsidRPr="00A52C64">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A52C64">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A52C6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A52C64">
        <w:rPr>
          <w:rFonts w:ascii="Times New Roman" w:hAnsi="Times New Roman" w:cs="Times New Roman"/>
          <w:sz w:val="28"/>
          <w:szCs w:val="28"/>
          <w:lang w:val="ro-RO"/>
        </w:rPr>
        <w:t>rile de reabili</w:t>
      </w:r>
      <w:r>
        <w:rPr>
          <w:rFonts w:ascii="Times New Roman" w:hAnsi="Times New Roman" w:cs="Times New Roman"/>
          <w:sz w:val="28"/>
          <w:szCs w:val="28"/>
          <w:lang w:val="ro-RO"/>
        </w:rPr>
        <w:t>tare a domeniului public al pietelor ga</w:t>
      </w:r>
      <w:r w:rsidRPr="00A52C64">
        <w:rPr>
          <w:rFonts w:ascii="Times New Roman" w:hAnsi="Times New Roman" w:cs="Times New Roman"/>
          <w:sz w:val="28"/>
          <w:szCs w:val="28"/>
          <w:lang w:val="ro-RO"/>
        </w:rPr>
        <w:t xml:space="preserve">rilor </w:t>
      </w:r>
      <w:r>
        <w:rPr>
          <w:rFonts w:ascii="Times New Roman" w:hAnsi="Times New Roman" w:cs="Times New Roman"/>
          <w:sz w:val="28"/>
          <w:szCs w:val="28"/>
          <w:lang w:val="ro-RO"/>
        </w:rPr>
        <w:t>s</w:t>
      </w:r>
      <w:r w:rsidRPr="00A52C64">
        <w:rPr>
          <w:rFonts w:ascii="Times New Roman" w:hAnsi="Times New Roman" w:cs="Times New Roman"/>
          <w:sz w:val="28"/>
          <w:szCs w:val="28"/>
          <w:lang w:val="ro-RO"/>
        </w:rPr>
        <w:t>i HCL de investire primar</w:t>
      </w:r>
      <w:r>
        <w:rPr>
          <w:rFonts w:ascii="Times New Roman" w:hAnsi="Times New Roman" w:cs="Times New Roman"/>
          <w:sz w:val="28"/>
          <w:szCs w:val="28"/>
          <w:lang w:val="ro-RO"/>
        </w:rPr>
        <w:t>;</w:t>
      </w:r>
      <w:r w:rsidRPr="00A52C64">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Nota</w:t>
      </w:r>
      <w:r w:rsidRPr="00A52C64">
        <w:rPr>
          <w:rFonts w:ascii="Times New Roman" w:hAnsi="Times New Roman" w:cs="Times New Roman"/>
          <w:sz w:val="28"/>
          <w:szCs w:val="28"/>
          <w:lang w:val="ro-RO"/>
        </w:rPr>
        <w:t xml:space="preserve"> de fundamentare pentru bugetul pana in decembrie 2020 pentru proiectul „Eficientizare energetic</w:t>
      </w:r>
      <w:r>
        <w:rPr>
          <w:rFonts w:ascii="Times New Roman" w:hAnsi="Times New Roman" w:cs="Times New Roman"/>
          <w:sz w:val="28"/>
          <w:szCs w:val="28"/>
          <w:lang w:val="ro-RO"/>
        </w:rPr>
        <w:t>a</w:t>
      </w:r>
      <w:r w:rsidRPr="00A52C64">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A52C64">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3” – discutii cu responsabilul economic;</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sidRPr="00A52C64">
        <w:rPr>
          <w:rFonts w:ascii="Times New Roman" w:hAnsi="Times New Roman" w:cs="Times New Roman"/>
          <w:sz w:val="28"/>
          <w:szCs w:val="28"/>
          <w:lang w:val="ro-RO"/>
        </w:rPr>
        <w:t>Acordare drepturi de lucru in MySmis managementului proiectului „Cre</w:t>
      </w:r>
      <w:r>
        <w:rPr>
          <w:rFonts w:ascii="Times New Roman" w:hAnsi="Times New Roman" w:cs="Times New Roman"/>
          <w:sz w:val="28"/>
          <w:szCs w:val="28"/>
          <w:lang w:val="ro-RO"/>
        </w:rPr>
        <w:t>sterea mobilitat</w:t>
      </w:r>
      <w:r w:rsidRPr="00A52C64">
        <w:rPr>
          <w:rFonts w:ascii="Times New Roman" w:hAnsi="Times New Roman" w:cs="Times New Roman"/>
          <w:sz w:val="28"/>
          <w:szCs w:val="28"/>
          <w:lang w:val="ro-RO"/>
        </w:rPr>
        <w:t>ii traficului prin realizarea terminalulu</w:t>
      </w:r>
      <w:r>
        <w:rPr>
          <w:rFonts w:ascii="Times New Roman" w:hAnsi="Times New Roman" w:cs="Times New Roman"/>
          <w:sz w:val="28"/>
          <w:szCs w:val="28"/>
          <w:lang w:val="ro-RO"/>
        </w:rPr>
        <w:t>i multi-modal nord-vest, incluza</w:t>
      </w:r>
      <w:r w:rsidRPr="00A52C64">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A52C64">
        <w:rPr>
          <w:rFonts w:ascii="Times New Roman" w:hAnsi="Times New Roman" w:cs="Times New Roman"/>
          <w:sz w:val="28"/>
          <w:szCs w:val="28"/>
          <w:lang w:val="ro-RO"/>
        </w:rPr>
        <w:t>i spatii de parcare pentru moduri de transport auto si biciclete (zona Spital Județean)</w:t>
      </w:r>
      <w:r>
        <w:rPr>
          <w:rFonts w:ascii="Times New Roman" w:hAnsi="Times New Roman" w:cs="Times New Roman"/>
          <w:sz w:val="28"/>
          <w:szCs w:val="28"/>
          <w:lang w:val="ro-RO"/>
        </w:rPr>
        <w:t>;</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52C64">
        <w:rPr>
          <w:rFonts w:ascii="Times New Roman" w:hAnsi="Times New Roman" w:cs="Times New Roman"/>
          <w:sz w:val="28"/>
          <w:szCs w:val="28"/>
          <w:lang w:val="ro-RO"/>
        </w:rPr>
        <w:t>inalizare Anexa 13 - Raport privin</w:t>
      </w:r>
      <w:r>
        <w:rPr>
          <w:rFonts w:ascii="Times New Roman" w:hAnsi="Times New Roman" w:cs="Times New Roman"/>
          <w:sz w:val="28"/>
          <w:szCs w:val="28"/>
          <w:lang w:val="ro-RO"/>
        </w:rPr>
        <w:t>d durabilitatea investit</w:t>
      </w:r>
      <w:r w:rsidRPr="00A52C64">
        <w:rPr>
          <w:rFonts w:ascii="Times New Roman" w:hAnsi="Times New Roman" w:cs="Times New Roman"/>
          <w:sz w:val="28"/>
          <w:szCs w:val="28"/>
          <w:lang w:val="ro-RO"/>
        </w:rPr>
        <w:t>iei a proiectului „Cre</w:t>
      </w:r>
      <w:r>
        <w:rPr>
          <w:rFonts w:ascii="Times New Roman" w:hAnsi="Times New Roman" w:cs="Times New Roman"/>
          <w:sz w:val="28"/>
          <w:szCs w:val="28"/>
          <w:lang w:val="ro-RO"/>
        </w:rPr>
        <w:t>sterea mobilitat</w:t>
      </w:r>
      <w:r w:rsidRPr="00A52C64">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w:t>
      </w:r>
      <w:r w:rsidRPr="00A52C64">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A52C64">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A52C64">
        <w:rPr>
          <w:rFonts w:ascii="Times New Roman" w:hAnsi="Times New Roman" w:cs="Times New Roman"/>
          <w:sz w:val="28"/>
          <w:szCs w:val="28"/>
          <w:lang w:val="ro-RO"/>
        </w:rPr>
        <w:t>i, material rulant, elemente de semnal</w:t>
      </w:r>
      <w:r>
        <w:rPr>
          <w:rFonts w:ascii="Times New Roman" w:hAnsi="Times New Roman" w:cs="Times New Roman"/>
          <w:sz w:val="28"/>
          <w:szCs w:val="28"/>
          <w:lang w:val="ro-RO"/>
        </w:rPr>
        <w:t>izare s</w:t>
      </w:r>
      <w:r w:rsidRPr="00A52C64">
        <w:rPr>
          <w:rFonts w:ascii="Times New Roman" w:hAnsi="Times New Roman" w:cs="Times New Roman"/>
          <w:sz w:val="28"/>
          <w:szCs w:val="28"/>
          <w:lang w:val="ro-RO"/>
        </w:rPr>
        <w:t>i automatizare – etapa I”</w:t>
      </w:r>
      <w:r>
        <w:rPr>
          <w:rFonts w:ascii="Times New Roman" w:hAnsi="Times New Roman" w:cs="Times New Roman"/>
          <w:sz w:val="28"/>
          <w:szCs w:val="28"/>
          <w:lang w:val="ro-RO"/>
        </w:rPr>
        <w:t>- completare informatii furnizate de TCE</w:t>
      </w:r>
      <w:r w:rsidRPr="00A52C64">
        <w:rPr>
          <w:rFonts w:ascii="Times New Roman" w:hAnsi="Times New Roman" w:cs="Times New Roman"/>
          <w:sz w:val="28"/>
          <w:szCs w:val="28"/>
          <w:lang w:val="ro-RO"/>
        </w:rPr>
        <w:t xml:space="preserve"> </w:t>
      </w:r>
      <w:r>
        <w:rPr>
          <w:rFonts w:ascii="Times New Roman" w:hAnsi="Times New Roman" w:cs="Times New Roman"/>
          <w:sz w:val="28"/>
          <w:szCs w:val="28"/>
          <w:lang w:val="ro-RO"/>
        </w:rPr>
        <w:t>, discut</w:t>
      </w:r>
      <w:r w:rsidRPr="00A52C64">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A52C64">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p>
    <w:p w:rsidR="004F04D7" w:rsidRPr="00A52C64" w:rsidRDefault="004F04D7" w:rsidP="004F04D7">
      <w:pPr>
        <w:pStyle w:val="Listparagraf"/>
        <w:numPr>
          <w:ilvl w:val="0"/>
          <w:numId w:val="1"/>
        </w:numPr>
        <w:ind w:left="720"/>
        <w:jc w:val="both"/>
        <w:rPr>
          <w:rFonts w:ascii="Times New Roman" w:hAnsi="Times New Roman" w:cs="Times New Roman"/>
          <w:sz w:val="28"/>
          <w:szCs w:val="28"/>
          <w:lang w:val="ro-RO"/>
        </w:rPr>
      </w:pPr>
      <w:r w:rsidRPr="00A52C64">
        <w:rPr>
          <w:rFonts w:ascii="Times New Roman" w:hAnsi="Times New Roman" w:cs="Times New Roman"/>
          <w:sz w:val="28"/>
          <w:szCs w:val="28"/>
          <w:lang w:val="ro-RO"/>
        </w:rPr>
        <w:t>Completare Ane</w:t>
      </w:r>
      <w:r>
        <w:rPr>
          <w:rFonts w:ascii="Times New Roman" w:hAnsi="Times New Roman" w:cs="Times New Roman"/>
          <w:sz w:val="28"/>
          <w:szCs w:val="28"/>
          <w:lang w:val="ro-RO"/>
        </w:rPr>
        <w:t>xa 19 -  Declarație privind ment</w:t>
      </w:r>
      <w:r w:rsidRPr="00A52C64">
        <w:rPr>
          <w:rFonts w:ascii="Times New Roman" w:hAnsi="Times New Roman" w:cs="Times New Roman"/>
          <w:sz w:val="28"/>
          <w:szCs w:val="28"/>
          <w:lang w:val="ro-RO"/>
        </w:rPr>
        <w:t>inerea criteriilor de eligibilitate a proiectelor pe perioada de valabilitate a contractelor de finan</w:t>
      </w:r>
      <w:r>
        <w:rPr>
          <w:rFonts w:ascii="Times New Roman" w:hAnsi="Times New Roman" w:cs="Times New Roman"/>
          <w:sz w:val="28"/>
          <w:szCs w:val="28"/>
          <w:lang w:val="ro-RO"/>
        </w:rPr>
        <w:t>t</w:t>
      </w:r>
      <w:r w:rsidRPr="00A52C64">
        <w:rPr>
          <w:rFonts w:ascii="Times New Roman" w:hAnsi="Times New Roman" w:cs="Times New Roman"/>
          <w:sz w:val="28"/>
          <w:szCs w:val="28"/>
          <w:lang w:val="ro-RO"/>
        </w:rPr>
        <w:t>are necesara la   Raportul privind durabilitatea investi</w:t>
      </w:r>
      <w:r>
        <w:rPr>
          <w:rFonts w:ascii="Times New Roman" w:hAnsi="Times New Roman" w:cs="Times New Roman"/>
          <w:sz w:val="28"/>
          <w:szCs w:val="28"/>
          <w:lang w:val="ro-RO"/>
        </w:rPr>
        <w:t>tiei a proiectului „Cres</w:t>
      </w:r>
      <w:r w:rsidRPr="00A52C64">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A52C64">
        <w:rPr>
          <w:rFonts w:ascii="Times New Roman" w:hAnsi="Times New Roman" w:cs="Times New Roman"/>
          <w:sz w:val="28"/>
          <w:szCs w:val="28"/>
          <w:lang w:val="ro-RO"/>
        </w:rPr>
        <w:t>ii transportului public prin reabilitarea traseului tramvaiului 101</w:t>
      </w:r>
      <w:r>
        <w:rPr>
          <w:rFonts w:ascii="Times New Roman" w:hAnsi="Times New Roman" w:cs="Times New Roman"/>
          <w:sz w:val="28"/>
          <w:szCs w:val="28"/>
          <w:lang w:val="ro-RO"/>
        </w:rPr>
        <w:t>”;</w:t>
      </w:r>
      <w:r w:rsidRPr="00A52C64">
        <w:rPr>
          <w:rFonts w:ascii="Times New Roman" w:hAnsi="Times New Roman" w:cs="Times New Roman"/>
          <w:sz w:val="28"/>
          <w:szCs w:val="28"/>
          <w:lang w:val="ro-RO"/>
        </w:rPr>
        <w:t xml:space="preserve">         </w:t>
      </w:r>
    </w:p>
    <w:p w:rsidR="004F04D7" w:rsidRPr="00512A65" w:rsidRDefault="004F04D7" w:rsidP="004F04D7">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CE1204">
        <w:rPr>
          <w:rFonts w:ascii="Times New Roman" w:hAnsi="Times New Roman" w:cs="Times New Roman"/>
          <w:sz w:val="28"/>
          <w:szCs w:val="28"/>
          <w:lang w:val="ro-RO"/>
        </w:rPr>
        <w:t xml:space="preserve">Studiu </w:t>
      </w:r>
      <w:r w:rsidRPr="00E53019">
        <w:rPr>
          <w:rFonts w:ascii="Times New Roman" w:hAnsi="Times New Roman" w:cs="Times New Roman"/>
          <w:sz w:val="28"/>
          <w:szCs w:val="28"/>
          <w:lang w:val="ro-RO"/>
        </w:rPr>
        <w:t>Ghidul solicitantului POR Axa 4;</w:t>
      </w:r>
    </w:p>
    <w:p w:rsidR="004F04D7" w:rsidRPr="006C6E95" w:rsidRDefault="004F04D7" w:rsidP="004F04D7">
      <w:pPr>
        <w:pStyle w:val="Listparagraf"/>
        <w:numPr>
          <w:ilvl w:val="0"/>
          <w:numId w:val="1"/>
        </w:numPr>
        <w:spacing w:after="0" w:line="240" w:lineRule="auto"/>
        <w:ind w:left="720"/>
        <w:jc w:val="both"/>
        <w:rPr>
          <w:rFonts w:ascii="Times New Roman" w:hAnsi="Times New Roman" w:cs="Times New Roman"/>
          <w:sz w:val="28"/>
          <w:szCs w:val="28"/>
          <w:u w:val="single"/>
        </w:rPr>
      </w:pPr>
      <w:r w:rsidRPr="006C6E95">
        <w:rPr>
          <w:rFonts w:ascii="Times New Roman" w:hAnsi="Times New Roman" w:cs="Times New Roman"/>
          <w:sz w:val="28"/>
          <w:szCs w:val="28"/>
          <w:lang w:val="ro-RO"/>
        </w:rPr>
        <w:t>Participare la cursul de specializare cu tema „Planficare strategica” cu o durata de 40 ore-8 ore/zi;</w:t>
      </w:r>
    </w:p>
    <w:p w:rsidR="004F04D7" w:rsidRPr="006D6D8B" w:rsidRDefault="004F04D7" w:rsidP="004F04D7">
      <w:pPr>
        <w:pStyle w:val="Listparagraf"/>
        <w:numPr>
          <w:ilvl w:val="0"/>
          <w:numId w:val="1"/>
        </w:numPr>
        <w:ind w:left="720"/>
        <w:jc w:val="both"/>
        <w:rPr>
          <w:rFonts w:ascii="Times New Roman" w:hAnsi="Times New Roman" w:cs="Times New Roman"/>
          <w:sz w:val="28"/>
          <w:szCs w:val="28"/>
          <w:lang w:val="ro-RO"/>
        </w:rPr>
      </w:pPr>
      <w:r w:rsidRPr="006D6D8B">
        <w:rPr>
          <w:rFonts w:ascii="Times New Roman" w:hAnsi="Times New Roman" w:cs="Times New Roman"/>
          <w:sz w:val="28"/>
          <w:szCs w:val="28"/>
          <w:lang w:val="ro-RO"/>
        </w:rPr>
        <w:t xml:space="preserve">Deplasari zilnice la sediul Faxmedia pentru cursul de formare profesionala pentru proiectul </w:t>
      </w:r>
      <w:r>
        <w:rPr>
          <w:rFonts w:ascii="Times New Roman" w:hAnsi="Times New Roman" w:cs="Times New Roman"/>
          <w:sz w:val="28"/>
          <w:szCs w:val="28"/>
          <w:lang w:val="ro-RO"/>
        </w:rPr>
        <w:t>„Solut</w:t>
      </w:r>
      <w:r w:rsidRPr="006D6D8B">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w:t>
      </w:r>
      <w:r w:rsidRPr="006D6D8B">
        <w:rPr>
          <w:rFonts w:ascii="Times New Roman" w:hAnsi="Times New Roman" w:cs="Times New Roman"/>
          <w:sz w:val="28"/>
          <w:szCs w:val="28"/>
          <w:lang w:val="ro-RO"/>
        </w:rPr>
        <w:t>terea competen</w:t>
      </w:r>
      <w:r>
        <w:rPr>
          <w:rFonts w:ascii="Times New Roman" w:hAnsi="Times New Roman" w:cs="Times New Roman"/>
          <w:sz w:val="28"/>
          <w:szCs w:val="28"/>
          <w:lang w:val="ro-RO"/>
        </w:rPr>
        <w:t>t</w:t>
      </w:r>
      <w:r w:rsidRPr="006D6D8B">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6D6D8B">
        <w:rPr>
          <w:rFonts w:ascii="Times New Roman" w:hAnsi="Times New Roman" w:cs="Times New Roman"/>
          <w:sz w:val="28"/>
          <w:szCs w:val="28"/>
          <w:lang w:val="ro-RO"/>
        </w:rPr>
        <w:t>i a nivelului de calitate a</w:t>
      </w:r>
      <w:r>
        <w:rPr>
          <w:rFonts w:ascii="Times New Roman" w:hAnsi="Times New Roman" w:cs="Times New Roman"/>
          <w:sz w:val="28"/>
          <w:szCs w:val="28"/>
          <w:lang w:val="ro-RO"/>
        </w:rPr>
        <w:t xml:space="preserve"> serviciilor publice pentru cetateni s</w:t>
      </w:r>
      <w:r w:rsidRPr="006D6D8B">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w:t>
      </w:r>
      <w:r w:rsidRPr="006D6D8B">
        <w:rPr>
          <w:rFonts w:ascii="Times New Roman" w:hAnsi="Times New Roman" w:cs="Times New Roman"/>
          <w:sz w:val="28"/>
          <w:szCs w:val="28"/>
          <w:lang w:val="ro-RO"/>
        </w:rPr>
        <w:t>ti</w:t>
      </w:r>
      <w:r>
        <w:rPr>
          <w:rFonts w:ascii="Times New Roman" w:hAnsi="Times New Roman" w:cs="Times New Roman"/>
          <w:sz w:val="28"/>
          <w:szCs w:val="28"/>
          <w:lang w:val="ro-RO"/>
        </w:rPr>
        <w:t>”;</w:t>
      </w:r>
    </w:p>
    <w:p w:rsidR="004F04D7" w:rsidRPr="006D6D8B" w:rsidRDefault="004F04D7" w:rsidP="004F04D7">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6D6D8B">
        <w:rPr>
          <w:rFonts w:ascii="Times New Roman" w:hAnsi="Times New Roman" w:cs="Times New Roman"/>
          <w:sz w:val="28"/>
          <w:szCs w:val="28"/>
          <w:lang w:val="ro-RO"/>
        </w:rPr>
        <w:t xml:space="preserve">Intocmire adrese si discutii cu Directia Generala Urbanism, Serviciul Informatica, Serviciul Buget, Directia Comunicare privind inscrierea a 10 persoane din grupul tinta la cursurile de formare profesionala in cadrul proiectului „Solutii informatice integrate pentru optimizarea activitatii </w:t>
      </w:r>
      <w:r w:rsidRPr="006D6D8B">
        <w:rPr>
          <w:rFonts w:ascii="Times New Roman" w:hAnsi="Times New Roman" w:cs="Times New Roman"/>
          <w:sz w:val="28"/>
          <w:szCs w:val="28"/>
          <w:lang w:val="ro-RO"/>
        </w:rPr>
        <w:lastRenderedPageBreak/>
        <w:t>administrative, cresterea competentelor si a nivelului de calitate a serviciilor publice pentru cetateni si mediul de afaceri la nivelul Municipiului Ploiesti”;</w:t>
      </w:r>
    </w:p>
    <w:p w:rsidR="004F04D7" w:rsidRPr="00E85215" w:rsidRDefault="004F04D7" w:rsidP="004F04D7">
      <w:pPr>
        <w:pStyle w:val="Listparagraf"/>
        <w:numPr>
          <w:ilvl w:val="0"/>
          <w:numId w:val="1"/>
        </w:numPr>
        <w:ind w:left="720"/>
        <w:jc w:val="both"/>
        <w:rPr>
          <w:rFonts w:ascii="Times New Roman" w:hAnsi="Times New Roman" w:cs="Times New Roman"/>
          <w:sz w:val="28"/>
          <w:szCs w:val="28"/>
          <w:lang w:val="ro-RO"/>
        </w:rPr>
      </w:pPr>
      <w:r w:rsidRPr="00E85215">
        <w:rPr>
          <w:rFonts w:ascii="Times New Roman" w:hAnsi="Times New Roman" w:cs="Times New Roman"/>
          <w:sz w:val="28"/>
          <w:szCs w:val="28"/>
          <w:lang w:val="ro-RO"/>
        </w:rPr>
        <w:t>Completarea tabelului centralizator cu datele transmise de catre scolile gimnaziale privind achizitionarea echipamentelor IT pentru elevi si cadrele didactice in vederea desfasurarii cursurilor on-line de catre acestia pe</w:t>
      </w:r>
      <w:r>
        <w:rPr>
          <w:rFonts w:ascii="Times New Roman" w:hAnsi="Times New Roman" w:cs="Times New Roman"/>
          <w:sz w:val="28"/>
          <w:szCs w:val="28"/>
          <w:lang w:val="ro-RO"/>
        </w:rPr>
        <w:t xml:space="preserve"> </w:t>
      </w:r>
      <w:r w:rsidRPr="00E85215">
        <w:rPr>
          <w:rFonts w:ascii="Times New Roman" w:hAnsi="Times New Roman" w:cs="Times New Roman"/>
          <w:sz w:val="28"/>
          <w:szCs w:val="28"/>
          <w:lang w:val="ro-RO"/>
        </w:rPr>
        <w:t>t</w:t>
      </w:r>
      <w:r>
        <w:rPr>
          <w:rFonts w:ascii="Times New Roman" w:hAnsi="Times New Roman" w:cs="Times New Roman"/>
          <w:sz w:val="28"/>
          <w:szCs w:val="28"/>
          <w:lang w:val="ro-RO"/>
        </w:rPr>
        <w:t>imp de pandemie;</w:t>
      </w:r>
    </w:p>
    <w:p w:rsidR="004F04D7" w:rsidRPr="00E85215" w:rsidRDefault="004F04D7" w:rsidP="004F04D7">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ref.</w:t>
      </w:r>
      <w:r w:rsidRPr="00E85215">
        <w:rPr>
          <w:rFonts w:ascii="Times New Roman" w:hAnsi="Times New Roman" w:cs="Times New Roman"/>
          <w:sz w:val="28"/>
          <w:szCs w:val="28"/>
          <w:lang w:val="ro-RO"/>
        </w:rPr>
        <w:t xml:space="preserve"> stadiul achizitiilor publice si a problemelor intampinate pe proiectele aflate i</w:t>
      </w:r>
      <w:r>
        <w:rPr>
          <w:rFonts w:ascii="Times New Roman" w:hAnsi="Times New Roman" w:cs="Times New Roman"/>
          <w:sz w:val="28"/>
          <w:szCs w:val="28"/>
          <w:lang w:val="ro-RO"/>
        </w:rPr>
        <w:t>n implementare pe POR 2014-2020;</w:t>
      </w:r>
    </w:p>
    <w:p w:rsidR="004F04D7" w:rsidRPr="00E85215" w:rsidRDefault="004F04D7" w:rsidP="004F04D7">
      <w:pPr>
        <w:pStyle w:val="Listparagraf"/>
        <w:numPr>
          <w:ilvl w:val="0"/>
          <w:numId w:val="1"/>
        </w:numPr>
        <w:ind w:left="720"/>
        <w:jc w:val="both"/>
        <w:rPr>
          <w:rFonts w:ascii="Times New Roman" w:hAnsi="Times New Roman" w:cs="Times New Roman"/>
          <w:sz w:val="28"/>
          <w:szCs w:val="28"/>
          <w:lang w:val="ro-RO"/>
        </w:rPr>
      </w:pPr>
      <w:r w:rsidRPr="00E85215">
        <w:rPr>
          <w:rFonts w:ascii="Times New Roman" w:hAnsi="Times New Roman" w:cs="Times New Roman"/>
          <w:sz w:val="28"/>
          <w:szCs w:val="28"/>
          <w:lang w:val="ro-RO"/>
        </w:rPr>
        <w:t>Pregatire documentatii necesare intocmirii Cererii de rambursare nr. 1 pentru proiectul „REABILITARE BAZ</w:t>
      </w:r>
      <w:r>
        <w:rPr>
          <w:rFonts w:ascii="Times New Roman" w:hAnsi="Times New Roman" w:cs="Times New Roman"/>
          <w:sz w:val="28"/>
          <w:szCs w:val="28"/>
          <w:lang w:val="ro-RO"/>
        </w:rPr>
        <w:t>A</w:t>
      </w:r>
      <w:r w:rsidRPr="00E85215">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E85215">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E85215">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E85215">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4F04D7" w:rsidRPr="00E85215" w:rsidRDefault="004F04D7" w:rsidP="004F04D7">
      <w:pPr>
        <w:pStyle w:val="Listparagraf"/>
        <w:numPr>
          <w:ilvl w:val="0"/>
          <w:numId w:val="1"/>
        </w:numPr>
        <w:ind w:left="720"/>
        <w:jc w:val="both"/>
        <w:rPr>
          <w:rFonts w:ascii="Times New Roman" w:hAnsi="Times New Roman" w:cs="Times New Roman"/>
          <w:sz w:val="28"/>
          <w:szCs w:val="28"/>
          <w:lang w:val="ro-RO"/>
        </w:rPr>
      </w:pPr>
      <w:r w:rsidRPr="00E85215">
        <w:rPr>
          <w:rFonts w:ascii="Times New Roman" w:hAnsi="Times New Roman" w:cs="Times New Roman"/>
          <w:sz w:val="28"/>
          <w:szCs w:val="28"/>
          <w:lang w:val="ro-RO"/>
        </w:rPr>
        <w:t>Completarea datelor necesare in Raportul de progres nr. 2 privind transmiterea acestuia catre ADR Sud Muntenia pentru proiectul „REABILITARE BAZ</w:t>
      </w:r>
      <w:r>
        <w:rPr>
          <w:rFonts w:ascii="Times New Roman" w:hAnsi="Times New Roman" w:cs="Times New Roman"/>
          <w:sz w:val="28"/>
          <w:szCs w:val="28"/>
          <w:lang w:val="ro-RO"/>
        </w:rPr>
        <w:t>A</w:t>
      </w:r>
      <w:r w:rsidRPr="00E85215">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E85215">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E85215">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E85215">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4F04D7" w:rsidRPr="00E85215" w:rsidRDefault="004F04D7" w:rsidP="004F04D7">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E85215">
        <w:rPr>
          <w:rFonts w:ascii="Times New Roman" w:hAnsi="Times New Roman" w:cs="Times New Roman"/>
          <w:sz w:val="28"/>
          <w:szCs w:val="28"/>
          <w:lang w:val="ro-RO"/>
        </w:rPr>
        <w:t>Discutii cu responsabilul de achizitii publice privind stadiul achizitiilor publice in desfasurare si estimarea finalizarii acestora pentru proiectul „REABILITARE BAZA MATERIALA TRANSPORT AUTO (DEPOU TRAMVAIE SI AUTOBAZA TROLEIBUZE SI AUTOBUZE)”;</w:t>
      </w:r>
    </w:p>
    <w:p w:rsidR="004F04D7" w:rsidRPr="009A2B8A" w:rsidRDefault="004F04D7" w:rsidP="00153D11">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0603A4">
      <w:pPr>
        <w:spacing w:after="0" w:line="240" w:lineRule="auto"/>
        <w:jc w:val="both"/>
        <w:rPr>
          <w:rFonts w:ascii="Times New Roman" w:hAnsi="Times New Roman" w:cs="Times New Roman"/>
          <w:b/>
          <w:sz w:val="28"/>
          <w:szCs w:val="28"/>
        </w:rPr>
      </w:pPr>
    </w:p>
    <w:p w:rsidR="000603A4" w:rsidRDefault="00261E68"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09</w:t>
      </w:r>
      <w:r w:rsidR="00661815">
        <w:rPr>
          <w:rFonts w:ascii="Times New Roman" w:hAnsi="Times New Roman" w:cs="Times New Roman"/>
          <w:b/>
          <w:sz w:val="28"/>
          <w:szCs w:val="28"/>
        </w:rPr>
        <w:t xml:space="preserve"> - </w:t>
      </w:r>
      <w:r w:rsidR="00B20FFE">
        <w:rPr>
          <w:rFonts w:ascii="Times New Roman" w:hAnsi="Times New Roman" w:cs="Times New Roman"/>
          <w:b/>
          <w:sz w:val="28"/>
          <w:szCs w:val="28"/>
        </w:rPr>
        <w:t>1</w:t>
      </w:r>
      <w:r>
        <w:rPr>
          <w:rFonts w:ascii="Times New Roman" w:hAnsi="Times New Roman" w:cs="Times New Roman"/>
          <w:b/>
          <w:sz w:val="28"/>
          <w:szCs w:val="28"/>
        </w:rPr>
        <w:t>3</w:t>
      </w:r>
      <w:r w:rsidR="00503CBC">
        <w:rPr>
          <w:rFonts w:ascii="Times New Roman" w:hAnsi="Times New Roman" w:cs="Times New Roman"/>
          <w:b/>
          <w:sz w:val="28"/>
          <w:szCs w:val="28"/>
        </w:rPr>
        <w:t>.1</w:t>
      </w:r>
      <w:r>
        <w:rPr>
          <w:rFonts w:ascii="Times New Roman" w:hAnsi="Times New Roman" w:cs="Times New Roman"/>
          <w:b/>
          <w:sz w:val="28"/>
          <w:szCs w:val="28"/>
        </w:rPr>
        <w:t>1</w:t>
      </w:r>
      <w:r w:rsidR="003B7A2F" w:rsidRPr="003B7A2F">
        <w:rPr>
          <w:rFonts w:ascii="Times New Roman" w:hAnsi="Times New Roman" w:cs="Times New Roman"/>
          <w:b/>
          <w:sz w:val="28"/>
          <w:szCs w:val="28"/>
        </w:rPr>
        <w:t>.2020</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0431A">
        <w:rPr>
          <w:rFonts w:ascii="Times New Roman" w:hAnsi="Times New Roman" w:cs="Times New Roman"/>
          <w:sz w:val="28"/>
          <w:szCs w:val="28"/>
          <w:lang w:val="ro-RO"/>
        </w:rPr>
        <w:t>erificare cerere de finantare, calendar activitati, pregatire documente pentru demarare cursuri de instruire conform proiect „ Investitii integrate si complementare in masuri de planificare strategice si masuri de simplificare la nivelul Municipiului“, discutii cu firma de prestare servicii pentru stabilire perioada desfasurare cursuri</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0431A">
        <w:rPr>
          <w:rFonts w:ascii="Times New Roman" w:hAnsi="Times New Roman" w:cs="Times New Roman"/>
          <w:sz w:val="28"/>
          <w:szCs w:val="28"/>
          <w:lang w:val="ro-RO"/>
        </w:rPr>
        <w:t>ntocmire adrese pentru solicitare desemnare participanti la curs</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0431A">
        <w:rPr>
          <w:rFonts w:ascii="Times New Roman" w:hAnsi="Times New Roman" w:cs="Times New Roman"/>
          <w:sz w:val="28"/>
          <w:szCs w:val="28"/>
          <w:lang w:val="ro-RO"/>
        </w:rPr>
        <w:t>Intocmire adresa catre prestatorul de servicii de instruire si discutii privind organizarea cursurilor in cele mai bune conditii</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0431A">
        <w:rPr>
          <w:rFonts w:ascii="Times New Roman" w:hAnsi="Times New Roman" w:cs="Times New Roman"/>
          <w:sz w:val="28"/>
          <w:szCs w:val="28"/>
          <w:lang w:val="ro-RO"/>
        </w:rPr>
        <w:t>Intocmire raspuns adresa ADR Sud Muntenia pentru proiectele depuse sub forma de fise de proiect pe POAT – culegere si centralizare informatii pentru completare Anexa 1 solicitata de ADR Sud Muntenia</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0431A">
        <w:rPr>
          <w:rFonts w:ascii="Times New Roman" w:hAnsi="Times New Roman" w:cs="Times New Roman"/>
          <w:sz w:val="28"/>
          <w:szCs w:val="28"/>
          <w:lang w:val="ro-RO"/>
        </w:rPr>
        <w:t>ntocmire raspuns la solicitarea CJ Prahova pentru masurile municipiului Ploiesti din Planul de calitate aer CJ Ph</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80431A">
        <w:rPr>
          <w:rFonts w:ascii="Times New Roman" w:hAnsi="Times New Roman" w:cs="Times New Roman"/>
          <w:sz w:val="28"/>
          <w:szCs w:val="28"/>
          <w:lang w:val="ro-RO"/>
        </w:rPr>
        <w:t>entralizare informatii perntru intocmire raspuns adresa referitoare stadiu proiecte finantate prin fonduri europene pentru Prefectura Prahova</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0431A">
        <w:rPr>
          <w:rFonts w:ascii="Times New Roman" w:hAnsi="Times New Roman" w:cs="Times New Roman"/>
          <w:sz w:val="28"/>
          <w:szCs w:val="28"/>
          <w:lang w:val="ro-RO"/>
        </w:rPr>
        <w:t>erificare documente, completare declaratii pentru transmitere in Mysmis cerere de rambursare nr. 1 pentru proiectul Libertatii 2</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0431A">
        <w:rPr>
          <w:rFonts w:ascii="Times New Roman" w:hAnsi="Times New Roman" w:cs="Times New Roman"/>
          <w:sz w:val="28"/>
          <w:szCs w:val="28"/>
          <w:lang w:val="ro-RO"/>
        </w:rPr>
        <w:t>alcul sume pentru rectificare buget pentru proiectul „CONSTRUIRE  GRADINITA CU</w:t>
      </w:r>
      <w:r>
        <w:rPr>
          <w:rFonts w:ascii="Times New Roman" w:hAnsi="Times New Roman" w:cs="Times New Roman"/>
          <w:sz w:val="28"/>
          <w:szCs w:val="28"/>
          <w:lang w:val="ro-RO"/>
        </w:rPr>
        <w:t xml:space="preserve"> </w:t>
      </w:r>
      <w:r w:rsidRPr="0080431A">
        <w:rPr>
          <w:rFonts w:ascii="Times New Roman" w:hAnsi="Times New Roman" w:cs="Times New Roman"/>
          <w:sz w:val="28"/>
          <w:szCs w:val="28"/>
          <w:lang w:val="ro-RO"/>
        </w:rPr>
        <w:t>PROGRAM PRELUNGIT,</w:t>
      </w:r>
      <w:r>
        <w:rPr>
          <w:rFonts w:ascii="Times New Roman" w:hAnsi="Times New Roman" w:cs="Times New Roman"/>
          <w:sz w:val="28"/>
          <w:szCs w:val="28"/>
          <w:lang w:val="ro-RO"/>
        </w:rPr>
        <w:t xml:space="preserve"> </w:t>
      </w:r>
      <w:r w:rsidRPr="0080431A">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80431A">
        <w:rPr>
          <w:rFonts w:ascii="Times New Roman" w:hAnsi="Times New Roman" w:cs="Times New Roman"/>
          <w:sz w:val="28"/>
          <w:szCs w:val="28"/>
          <w:lang w:val="ro-RO"/>
        </w:rPr>
        <w:t>23, MUNICIPIUL PLOIESTI”;</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0431A">
        <w:rPr>
          <w:rFonts w:ascii="Times New Roman" w:hAnsi="Times New Roman" w:cs="Times New Roman"/>
          <w:sz w:val="28"/>
          <w:szCs w:val="28"/>
          <w:lang w:val="ro-RO"/>
        </w:rPr>
        <w:t>aspuns chestionar Ministerul Lucr</w:t>
      </w:r>
      <w:r>
        <w:rPr>
          <w:rFonts w:ascii="Times New Roman" w:hAnsi="Times New Roman" w:cs="Times New Roman"/>
          <w:sz w:val="28"/>
          <w:szCs w:val="28"/>
          <w:lang w:val="ro-RO"/>
        </w:rPr>
        <w:t>arilor Publice, Dezvolta</w:t>
      </w:r>
      <w:r w:rsidRPr="0080431A">
        <w:rPr>
          <w:rFonts w:ascii="Times New Roman" w:hAnsi="Times New Roman" w:cs="Times New Roman"/>
          <w:sz w:val="28"/>
          <w:szCs w:val="28"/>
          <w:lang w:val="ro-RO"/>
        </w:rPr>
        <w:t xml:space="preserve">rii </w:t>
      </w:r>
      <w:r>
        <w:rPr>
          <w:rFonts w:ascii="Times New Roman" w:hAnsi="Times New Roman" w:cs="Times New Roman"/>
          <w:sz w:val="28"/>
          <w:szCs w:val="28"/>
          <w:lang w:val="ro-RO"/>
        </w:rPr>
        <w:t>si Administrat</w:t>
      </w:r>
      <w:r w:rsidRPr="0080431A">
        <w:rPr>
          <w:rFonts w:ascii="Times New Roman" w:hAnsi="Times New Roman" w:cs="Times New Roman"/>
          <w:sz w:val="28"/>
          <w:szCs w:val="28"/>
          <w:lang w:val="ro-RO"/>
        </w:rPr>
        <w:t>iei - proi</w:t>
      </w:r>
      <w:r>
        <w:rPr>
          <w:rFonts w:ascii="Times New Roman" w:hAnsi="Times New Roman" w:cs="Times New Roman"/>
          <w:sz w:val="28"/>
          <w:szCs w:val="28"/>
          <w:lang w:val="ro-RO"/>
        </w:rPr>
        <w:t>ectul privind Evaluarea eficient</w:t>
      </w:r>
      <w:r w:rsidRPr="0080431A">
        <w:rPr>
          <w:rFonts w:ascii="Times New Roman" w:hAnsi="Times New Roman" w:cs="Times New Roman"/>
          <w:sz w:val="28"/>
          <w:szCs w:val="28"/>
          <w:lang w:val="ro-RO"/>
        </w:rPr>
        <w:t>ei, eficacit</w:t>
      </w:r>
      <w:r>
        <w:rPr>
          <w:rFonts w:ascii="Times New Roman" w:hAnsi="Times New Roman" w:cs="Times New Roman"/>
          <w:sz w:val="28"/>
          <w:szCs w:val="28"/>
          <w:lang w:val="ro-RO"/>
        </w:rPr>
        <w:t>at</w:t>
      </w:r>
      <w:r w:rsidRPr="0080431A">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80431A">
        <w:rPr>
          <w:rFonts w:ascii="Times New Roman" w:hAnsi="Times New Roman" w:cs="Times New Roman"/>
          <w:sz w:val="28"/>
          <w:szCs w:val="28"/>
          <w:lang w:val="ro-RO"/>
        </w:rPr>
        <w:t>i impactului utiliz</w:t>
      </w:r>
      <w:r>
        <w:rPr>
          <w:rFonts w:ascii="Times New Roman" w:hAnsi="Times New Roman" w:cs="Times New Roman"/>
          <w:sz w:val="28"/>
          <w:szCs w:val="28"/>
          <w:lang w:val="ro-RO"/>
        </w:rPr>
        <w:t>a</w:t>
      </w:r>
      <w:r w:rsidRPr="0080431A">
        <w:rPr>
          <w:rFonts w:ascii="Times New Roman" w:hAnsi="Times New Roman" w:cs="Times New Roman"/>
          <w:sz w:val="28"/>
          <w:szCs w:val="28"/>
          <w:lang w:val="ro-RO"/>
        </w:rPr>
        <w:t>rii resurselor FSE prin Programul Opera</w:t>
      </w:r>
      <w:r>
        <w:rPr>
          <w:rFonts w:ascii="Times New Roman" w:hAnsi="Times New Roman" w:cs="Times New Roman"/>
          <w:sz w:val="28"/>
          <w:szCs w:val="28"/>
          <w:lang w:val="ro-RO"/>
        </w:rPr>
        <w:t>t</w:t>
      </w:r>
      <w:r w:rsidRPr="0080431A">
        <w:rPr>
          <w:rFonts w:ascii="Times New Roman" w:hAnsi="Times New Roman" w:cs="Times New Roman"/>
          <w:sz w:val="28"/>
          <w:szCs w:val="28"/>
          <w:lang w:val="ro-RO"/>
        </w:rPr>
        <w:t>ional Capacitate Administrativ</w:t>
      </w:r>
      <w:r>
        <w:rPr>
          <w:rFonts w:ascii="Times New Roman" w:hAnsi="Times New Roman" w:cs="Times New Roman"/>
          <w:sz w:val="28"/>
          <w:szCs w:val="28"/>
          <w:lang w:val="ro-RO"/>
        </w:rPr>
        <w:t>a 2014-2020;</w:t>
      </w:r>
      <w:r w:rsidRPr="0080431A">
        <w:rPr>
          <w:rFonts w:ascii="Times New Roman" w:hAnsi="Times New Roman" w:cs="Times New Roman"/>
          <w:sz w:val="28"/>
          <w:szCs w:val="28"/>
          <w:lang w:val="ro-RO"/>
        </w:rPr>
        <w:t xml:space="preserve"> </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0431A">
        <w:rPr>
          <w:rFonts w:ascii="Times New Roman" w:hAnsi="Times New Roman" w:cs="Times New Roman"/>
          <w:sz w:val="28"/>
          <w:szCs w:val="28"/>
          <w:lang w:val="ro-RO"/>
        </w:rPr>
        <w:t>erificare sume proiecte pentru rectificare bugetara</w:t>
      </w:r>
      <w:r>
        <w:rPr>
          <w:rFonts w:ascii="Times New Roman" w:hAnsi="Times New Roman" w:cs="Times New Roman"/>
          <w:sz w:val="28"/>
          <w:szCs w:val="28"/>
          <w:lang w:val="ro-RO"/>
        </w:rPr>
        <w:t>;</w:t>
      </w:r>
    </w:p>
    <w:p w:rsidR="00606645" w:rsidRPr="0080431A"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0431A">
        <w:rPr>
          <w:rFonts w:ascii="Times New Roman" w:hAnsi="Times New Roman" w:cs="Times New Roman"/>
          <w:sz w:val="28"/>
          <w:szCs w:val="28"/>
          <w:lang w:val="ro-RO"/>
        </w:rPr>
        <w:t>regatire documente pentru intocmire CR2 pentru proiect „CONSTRUIRE  GRADINITA CU PROGRAM PRELUNGIT,</w:t>
      </w:r>
      <w:r>
        <w:rPr>
          <w:rFonts w:ascii="Times New Roman" w:hAnsi="Times New Roman" w:cs="Times New Roman"/>
          <w:sz w:val="28"/>
          <w:szCs w:val="28"/>
          <w:lang w:val="ro-RO"/>
        </w:rPr>
        <w:t xml:space="preserve"> </w:t>
      </w:r>
      <w:r w:rsidRPr="0080431A">
        <w:rPr>
          <w:rFonts w:ascii="Times New Roman" w:hAnsi="Times New Roman" w:cs="Times New Roman"/>
          <w:sz w:val="28"/>
          <w:szCs w:val="28"/>
          <w:lang w:val="ro-RO"/>
        </w:rPr>
        <w:t>STRADA POSTEI NR.23, MUNICIPIUL PLOIESTI”;</w:t>
      </w:r>
    </w:p>
    <w:p w:rsidR="00606645" w:rsidRPr="00925287" w:rsidRDefault="00606645" w:rsidP="0060664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5287">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02</w:t>
      </w:r>
      <w:r w:rsidRPr="00925287">
        <w:rPr>
          <w:rFonts w:ascii="Times New Roman" w:hAnsi="Times New Roman" w:cs="Times New Roman"/>
          <w:sz w:val="28"/>
          <w:szCs w:val="28"/>
          <w:lang w:val="ro-RO"/>
        </w:rPr>
        <w:t xml:space="preserve"> – </w:t>
      </w:r>
      <w:r>
        <w:rPr>
          <w:rFonts w:ascii="Times New Roman" w:hAnsi="Times New Roman" w:cs="Times New Roman"/>
          <w:sz w:val="28"/>
          <w:szCs w:val="28"/>
          <w:lang w:val="ro-RO"/>
        </w:rPr>
        <w:t>06</w:t>
      </w:r>
      <w:r w:rsidRPr="00925287">
        <w:rPr>
          <w:rFonts w:ascii="Times New Roman" w:hAnsi="Times New Roman" w:cs="Times New Roman"/>
          <w:sz w:val="28"/>
          <w:szCs w:val="28"/>
          <w:lang w:val="ro-RO"/>
        </w:rPr>
        <w:t>.1</w:t>
      </w:r>
      <w:r>
        <w:rPr>
          <w:rFonts w:ascii="Times New Roman" w:hAnsi="Times New Roman" w:cs="Times New Roman"/>
          <w:sz w:val="28"/>
          <w:szCs w:val="28"/>
          <w:lang w:val="ro-RO"/>
        </w:rPr>
        <w:t>1</w:t>
      </w:r>
      <w:r w:rsidRPr="00925287">
        <w:rPr>
          <w:rFonts w:ascii="Times New Roman" w:hAnsi="Times New Roman" w:cs="Times New Roman"/>
          <w:sz w:val="28"/>
          <w:szCs w:val="28"/>
          <w:lang w:val="ro-RO"/>
        </w:rPr>
        <w:t>.2020</w:t>
      </w:r>
      <w:r>
        <w:rPr>
          <w:rFonts w:ascii="Times New Roman" w:hAnsi="Times New Roman" w:cs="Times New Roman"/>
          <w:sz w:val="28"/>
          <w:szCs w:val="28"/>
          <w:lang w:val="ro-RO"/>
        </w:rPr>
        <w:t>;</w:t>
      </w:r>
    </w:p>
    <w:p w:rsidR="00606645"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283ADD">
        <w:rPr>
          <w:rFonts w:ascii="Times New Roman" w:hAnsi="Times New Roman" w:cs="Times New Roman"/>
          <w:sz w:val="28"/>
          <w:szCs w:val="28"/>
          <w:lang w:val="ro-RO"/>
        </w:rPr>
        <w:t xml:space="preserve">Completare situatie ref. stadiu implementare proiecte </w:t>
      </w:r>
      <w:r w:rsidRPr="006E009D">
        <w:rPr>
          <w:rFonts w:ascii="Times New Roman" w:hAnsi="Times New Roman" w:cs="Times New Roman"/>
          <w:sz w:val="28"/>
          <w:szCs w:val="28"/>
          <w:lang w:val="ro-RO"/>
        </w:rPr>
        <w:t>„</w:t>
      </w:r>
      <w:r w:rsidRPr="00132DD8">
        <w:rPr>
          <w:rFonts w:ascii="Times New Roman" w:hAnsi="Times New Roman" w:cs="Times New Roman"/>
          <w:sz w:val="28"/>
          <w:szCs w:val="28"/>
          <w:lang w:val="ro-RO"/>
        </w:rPr>
        <w:t>Eficientizare Energetica Scoala Gimnaziala George Cosbuc”, „Eficientizare Energetica Liceul Tehnologic de Servicii Sfantul Apostol Andrei in municipiul Ploiesti” si „Eficientizare Energetica Liceul Tehnologic 1 Mai – Sala de sport”</w:t>
      </w:r>
      <w:r>
        <w:rPr>
          <w:rFonts w:ascii="Times New Roman" w:hAnsi="Times New Roman" w:cs="Times New Roman"/>
          <w:sz w:val="28"/>
          <w:szCs w:val="28"/>
          <w:lang w:val="ro-RO"/>
        </w:rPr>
        <w:t xml:space="preserve"> pentru raspuns Prefectura Prahova;</w:t>
      </w:r>
    </w:p>
    <w:p w:rsidR="00606645" w:rsidRPr="006E009D" w:rsidRDefault="00606645" w:rsidP="00606645">
      <w:pPr>
        <w:pStyle w:val="Listparagraf"/>
        <w:numPr>
          <w:ilvl w:val="0"/>
          <w:numId w:val="1"/>
        </w:numPr>
        <w:ind w:left="720"/>
        <w:jc w:val="both"/>
        <w:rPr>
          <w:rFonts w:ascii="Times New Roman" w:hAnsi="Times New Roman" w:cs="Times New Roman"/>
          <w:sz w:val="28"/>
          <w:szCs w:val="28"/>
          <w:lang w:val="ro-RO"/>
        </w:rPr>
      </w:pPr>
      <w:r w:rsidRPr="00283ADD">
        <w:rPr>
          <w:rFonts w:ascii="Times New Roman" w:hAnsi="Times New Roman" w:cs="Times New Roman"/>
          <w:sz w:val="28"/>
          <w:szCs w:val="28"/>
          <w:lang w:val="ro-RO"/>
        </w:rPr>
        <w:t xml:space="preserve">Completare Raport privind durabilitatea investitiei </w:t>
      </w:r>
      <w:r w:rsidRPr="006E009D">
        <w:rPr>
          <w:rFonts w:ascii="Times New Roman" w:hAnsi="Times New Roman" w:cs="Times New Roman"/>
          <w:sz w:val="28"/>
          <w:szCs w:val="28"/>
          <w:lang w:val="ro-RO"/>
        </w:rPr>
        <w:t xml:space="preserve">„Realizarea Parcului Municipal </w:t>
      </w:r>
      <w:r w:rsidRPr="00283ADD">
        <w:rPr>
          <w:rFonts w:ascii="Times New Roman" w:hAnsi="Times New Roman" w:cs="Times New Roman"/>
          <w:sz w:val="28"/>
          <w:szCs w:val="28"/>
          <w:lang w:val="ro-RO"/>
        </w:rPr>
        <w:t>Ploie</w:t>
      </w:r>
      <w:r>
        <w:rPr>
          <w:rFonts w:ascii="Times New Roman" w:hAnsi="Times New Roman" w:cs="Times New Roman"/>
          <w:sz w:val="28"/>
          <w:szCs w:val="28"/>
          <w:lang w:val="ro-RO"/>
        </w:rPr>
        <w:t>s</w:t>
      </w:r>
      <w:r w:rsidRPr="00283ADD">
        <w:rPr>
          <w:rFonts w:ascii="Times New Roman" w:hAnsi="Times New Roman" w:cs="Times New Roman"/>
          <w:sz w:val="28"/>
          <w:szCs w:val="28"/>
          <w:lang w:val="ro-RO"/>
        </w:rPr>
        <w:t>ti Vest inclusiv a c</w:t>
      </w:r>
      <w:r>
        <w:rPr>
          <w:rFonts w:ascii="Times New Roman" w:hAnsi="Times New Roman" w:cs="Times New Roman"/>
          <w:sz w:val="28"/>
          <w:szCs w:val="28"/>
          <w:lang w:val="ro-RO"/>
        </w:rPr>
        <w:t>a</w:t>
      </w:r>
      <w:r w:rsidRPr="00283ADD">
        <w:rPr>
          <w:rFonts w:ascii="Times New Roman" w:hAnsi="Times New Roman" w:cs="Times New Roman"/>
          <w:sz w:val="28"/>
          <w:szCs w:val="28"/>
          <w:lang w:val="ro-RO"/>
        </w:rPr>
        <w:t>ilo</w:t>
      </w:r>
      <w:r>
        <w:rPr>
          <w:rFonts w:ascii="Times New Roman" w:hAnsi="Times New Roman" w:cs="Times New Roman"/>
          <w:sz w:val="28"/>
          <w:szCs w:val="28"/>
          <w:lang w:val="ro-RO"/>
        </w:rPr>
        <w:t>r de acces s</w:t>
      </w:r>
      <w:r w:rsidRPr="00283ADD">
        <w:rPr>
          <w:rFonts w:ascii="Times New Roman" w:hAnsi="Times New Roman" w:cs="Times New Roman"/>
          <w:sz w:val="28"/>
          <w:szCs w:val="28"/>
          <w:lang w:val="ro-RO"/>
        </w:rPr>
        <w:t>i a re</w:t>
      </w:r>
      <w:r>
        <w:rPr>
          <w:rFonts w:ascii="Times New Roman" w:hAnsi="Times New Roman" w:cs="Times New Roman"/>
          <w:sz w:val="28"/>
          <w:szCs w:val="28"/>
          <w:lang w:val="ro-RO"/>
        </w:rPr>
        <w:t>t</w:t>
      </w:r>
      <w:r w:rsidRPr="00283ADD">
        <w:rPr>
          <w:rFonts w:ascii="Times New Roman" w:hAnsi="Times New Roman" w:cs="Times New Roman"/>
          <w:sz w:val="28"/>
          <w:szCs w:val="28"/>
          <w:lang w:val="ro-RO"/>
        </w:rPr>
        <w:t>elei edilitare specifice – Centru de Excelen</w:t>
      </w:r>
      <w:r>
        <w:rPr>
          <w:rFonts w:ascii="Times New Roman" w:hAnsi="Times New Roman" w:cs="Times New Roman"/>
          <w:sz w:val="28"/>
          <w:szCs w:val="28"/>
          <w:lang w:val="ro-RO"/>
        </w:rPr>
        <w:t>ta in Afaceri pentru Tinerii Intreprinza</w:t>
      </w:r>
      <w:r w:rsidRPr="00283ADD">
        <w:rPr>
          <w:rFonts w:ascii="Times New Roman" w:hAnsi="Times New Roman" w:cs="Times New Roman"/>
          <w:sz w:val="28"/>
          <w:szCs w:val="28"/>
          <w:lang w:val="ro-RO"/>
        </w:rPr>
        <w:t>tori</w:t>
      </w:r>
      <w:r w:rsidRPr="006E009D">
        <w:rPr>
          <w:rFonts w:ascii="Times New Roman" w:hAnsi="Times New Roman" w:cs="Times New Roman"/>
          <w:sz w:val="28"/>
          <w:szCs w:val="28"/>
          <w:lang w:val="ro-RO"/>
        </w:rPr>
        <w:t xml:space="preserve">” la 4 ani de la finalizare implementare proiect; </w:t>
      </w:r>
    </w:p>
    <w:p w:rsidR="00606645" w:rsidRPr="00283ADD"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283ADD">
        <w:rPr>
          <w:rFonts w:ascii="Times New Roman" w:hAnsi="Times New Roman" w:cs="Times New Roman"/>
          <w:sz w:val="28"/>
          <w:szCs w:val="28"/>
          <w:lang w:val="ro-RO"/>
        </w:rPr>
        <w:t xml:space="preserve">Discutii ofiter ADR Sud Muntenia monitorizare proiect </w:t>
      </w:r>
      <w:r w:rsidRPr="006E009D">
        <w:rPr>
          <w:rFonts w:ascii="Times New Roman" w:hAnsi="Times New Roman" w:cs="Times New Roman"/>
          <w:sz w:val="28"/>
          <w:szCs w:val="28"/>
          <w:lang w:val="ro-RO"/>
        </w:rPr>
        <w:t xml:space="preserve">„Realizarea </w:t>
      </w:r>
      <w:r w:rsidRPr="00132DD8">
        <w:rPr>
          <w:rFonts w:ascii="Times New Roman" w:hAnsi="Times New Roman" w:cs="Times New Roman"/>
          <w:sz w:val="28"/>
          <w:szCs w:val="28"/>
          <w:lang w:val="ro-RO"/>
        </w:rPr>
        <w:t>Parcului Municipal Ploie</w:t>
      </w:r>
      <w:r>
        <w:rPr>
          <w:rFonts w:ascii="Times New Roman" w:hAnsi="Times New Roman" w:cs="Times New Roman"/>
          <w:sz w:val="28"/>
          <w:szCs w:val="28"/>
          <w:lang w:val="ro-RO"/>
        </w:rPr>
        <w:t>s</w:t>
      </w:r>
      <w:r w:rsidRPr="00132DD8">
        <w:rPr>
          <w:rFonts w:ascii="Times New Roman" w:hAnsi="Times New Roman" w:cs="Times New Roman"/>
          <w:sz w:val="28"/>
          <w:szCs w:val="28"/>
          <w:lang w:val="ro-RO"/>
        </w:rPr>
        <w:t>ti Vest inclusiv a c</w:t>
      </w:r>
      <w:r>
        <w:rPr>
          <w:rFonts w:ascii="Times New Roman" w:hAnsi="Times New Roman" w:cs="Times New Roman"/>
          <w:sz w:val="28"/>
          <w:szCs w:val="28"/>
          <w:lang w:val="ro-RO"/>
        </w:rPr>
        <w:t>a</w:t>
      </w:r>
      <w:r w:rsidRPr="00132DD8">
        <w:rPr>
          <w:rFonts w:ascii="Times New Roman" w:hAnsi="Times New Roman" w:cs="Times New Roman"/>
          <w:sz w:val="28"/>
          <w:szCs w:val="28"/>
          <w:lang w:val="ro-RO"/>
        </w:rPr>
        <w:t xml:space="preserve">ilor de acces </w:t>
      </w:r>
      <w:r>
        <w:rPr>
          <w:rFonts w:ascii="Times New Roman" w:hAnsi="Times New Roman" w:cs="Times New Roman"/>
          <w:sz w:val="28"/>
          <w:szCs w:val="28"/>
          <w:lang w:val="ro-RO"/>
        </w:rPr>
        <w:t>si a ret</w:t>
      </w:r>
      <w:r w:rsidRPr="00132DD8">
        <w:rPr>
          <w:rFonts w:ascii="Times New Roman" w:hAnsi="Times New Roman" w:cs="Times New Roman"/>
          <w:sz w:val="28"/>
          <w:szCs w:val="28"/>
          <w:lang w:val="ro-RO"/>
        </w:rPr>
        <w:t>elei edilitare specifice – Centru de Excelen</w:t>
      </w:r>
      <w:r>
        <w:rPr>
          <w:rFonts w:ascii="Times New Roman" w:hAnsi="Times New Roman" w:cs="Times New Roman"/>
          <w:sz w:val="28"/>
          <w:szCs w:val="28"/>
          <w:lang w:val="ro-RO"/>
        </w:rPr>
        <w:t>ta in Afaceri pentru Tinerii I</w:t>
      </w:r>
      <w:r w:rsidRPr="00132DD8">
        <w:rPr>
          <w:rFonts w:ascii="Times New Roman" w:hAnsi="Times New Roman" w:cs="Times New Roman"/>
          <w:sz w:val="28"/>
          <w:szCs w:val="28"/>
          <w:lang w:val="ro-RO"/>
        </w:rPr>
        <w:t>ntreprinz</w:t>
      </w:r>
      <w:r>
        <w:rPr>
          <w:rFonts w:ascii="Times New Roman" w:hAnsi="Times New Roman" w:cs="Times New Roman"/>
          <w:sz w:val="28"/>
          <w:szCs w:val="28"/>
          <w:lang w:val="ro-RO"/>
        </w:rPr>
        <w:t>a</w:t>
      </w:r>
      <w:r w:rsidRPr="00132DD8">
        <w:rPr>
          <w:rFonts w:ascii="Times New Roman" w:hAnsi="Times New Roman" w:cs="Times New Roman"/>
          <w:sz w:val="28"/>
          <w:szCs w:val="28"/>
          <w:lang w:val="ro-RO"/>
        </w:rPr>
        <w:t>tori”</w:t>
      </w:r>
      <w:r>
        <w:rPr>
          <w:rFonts w:ascii="Times New Roman" w:hAnsi="Times New Roman" w:cs="Times New Roman"/>
          <w:sz w:val="28"/>
          <w:szCs w:val="28"/>
          <w:lang w:val="ro-RO"/>
        </w:rPr>
        <w:t xml:space="preserve"> ref. raport durabilitate 4 ani si vizita monitorizare la 4 ani de la finalizare implementare;</w:t>
      </w:r>
    </w:p>
    <w:p w:rsidR="00606645"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 xml:space="preserve">Discutii/corespondenta consultant management proiect </w:t>
      </w:r>
      <w:r w:rsidRPr="00132DD8">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 xml:space="preserve"> ref. raport lunar de activitate furnizare servicii; verificare raport;</w:t>
      </w:r>
    </w:p>
    <w:p w:rsidR="00606645" w:rsidRPr="00283ADD"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verificare/modificare d</w:t>
      </w:r>
      <w:r w:rsidRPr="00283ADD">
        <w:rPr>
          <w:rFonts w:ascii="Times New Roman" w:hAnsi="Times New Roman" w:cs="Times New Roman"/>
          <w:sz w:val="28"/>
          <w:szCs w:val="28"/>
          <w:lang w:val="ro-RO"/>
        </w:rPr>
        <w:t xml:space="preserve">raft solicitare act aditional nr. 2 la contract de finantare proiect </w:t>
      </w:r>
      <w:r w:rsidRPr="009A518C">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si anexe:</w:t>
      </w:r>
      <w:r w:rsidRPr="003F08F9">
        <w:rPr>
          <w:rFonts w:cs="Calibri"/>
          <w:sz w:val="24"/>
          <w:szCs w:val="24"/>
        </w:rPr>
        <w:t xml:space="preserve"> </w:t>
      </w:r>
      <w:r w:rsidRPr="00283ADD">
        <w:rPr>
          <w:rFonts w:ascii="Times New Roman" w:hAnsi="Times New Roman" w:cs="Times New Roman"/>
          <w:sz w:val="28"/>
          <w:szCs w:val="28"/>
          <w:lang w:val="ro-RO"/>
        </w:rPr>
        <w:t xml:space="preserve">„Plan de achizitii”, „ Graficul activitatilor”, „Activitati previzionate”, </w:t>
      </w:r>
      <w:r>
        <w:rPr>
          <w:rFonts w:ascii="Times New Roman" w:hAnsi="Times New Roman" w:cs="Times New Roman"/>
          <w:sz w:val="28"/>
          <w:szCs w:val="28"/>
          <w:lang w:val="ro-RO"/>
        </w:rPr>
        <w:t>„</w:t>
      </w:r>
      <w:r w:rsidRPr="00283ADD">
        <w:rPr>
          <w:rFonts w:ascii="Times New Roman" w:hAnsi="Times New Roman" w:cs="Times New Roman"/>
          <w:sz w:val="28"/>
          <w:szCs w:val="28"/>
          <w:lang w:val="ro-RO"/>
        </w:rPr>
        <w:t>Graficul cererilor de plata/rambursare”</w:t>
      </w:r>
      <w:r>
        <w:rPr>
          <w:rFonts w:ascii="Times New Roman" w:hAnsi="Times New Roman" w:cs="Times New Roman"/>
          <w:sz w:val="28"/>
          <w:szCs w:val="28"/>
          <w:lang w:val="ro-RO"/>
        </w:rPr>
        <w:t>; discutii consultant manager proiect;</w:t>
      </w:r>
    </w:p>
    <w:p w:rsidR="00606645" w:rsidRPr="00283ADD"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lastRenderedPageBreak/>
        <w:t>Elaborare</w:t>
      </w:r>
      <w:r w:rsidRPr="00283ADD">
        <w:rPr>
          <w:rFonts w:ascii="Times New Roman" w:hAnsi="Times New Roman" w:cs="Times New Roman"/>
          <w:sz w:val="28"/>
          <w:szCs w:val="28"/>
          <w:lang w:val="ro-RO"/>
        </w:rPr>
        <w:t xml:space="preserve"> Raport de progres trimestrial proiect </w:t>
      </w:r>
      <w:r w:rsidRPr="00732E84">
        <w:rPr>
          <w:rFonts w:ascii="Times New Roman" w:hAnsi="Times New Roman" w:cs="Times New Roman"/>
          <w:sz w:val="28"/>
          <w:szCs w:val="28"/>
          <w:lang w:val="ro-RO"/>
        </w:rPr>
        <w:t>„Eficientiza</w:t>
      </w:r>
      <w:r w:rsidRPr="00132DD8">
        <w:rPr>
          <w:rFonts w:ascii="Times New Roman" w:hAnsi="Times New Roman" w:cs="Times New Roman"/>
          <w:sz w:val="28"/>
          <w:szCs w:val="28"/>
          <w:lang w:val="ro-RO"/>
        </w:rPr>
        <w:t>re Energetica Scoala Gimnaziala George Cosbuc”</w:t>
      </w:r>
      <w:r>
        <w:rPr>
          <w:rFonts w:ascii="Times New Roman" w:hAnsi="Times New Roman" w:cs="Times New Roman"/>
          <w:sz w:val="28"/>
          <w:szCs w:val="28"/>
          <w:lang w:val="ro-RO"/>
        </w:rPr>
        <w:t xml:space="preserve"> pentru ADR Sud Muntenia;</w:t>
      </w:r>
    </w:p>
    <w:p w:rsidR="00606645" w:rsidRPr="00283ADD"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 xml:space="preserve">Elaborare „Anexa – Conditii contractuale specifice” pentru  </w:t>
      </w:r>
      <w:r w:rsidRPr="00132DD8">
        <w:rPr>
          <w:rFonts w:ascii="Times New Roman" w:hAnsi="Times New Roman" w:cs="Times New Roman"/>
          <w:sz w:val="28"/>
          <w:szCs w:val="28"/>
          <w:lang w:val="ro-RO"/>
        </w:rPr>
        <w:t>Raport de progres trimestrial proiect „Eficientizare Energetica Scoala Gimnaziala George Cosbuc”</w:t>
      </w:r>
      <w:r>
        <w:rPr>
          <w:rFonts w:ascii="Times New Roman" w:hAnsi="Times New Roman" w:cs="Times New Roman"/>
          <w:sz w:val="28"/>
          <w:szCs w:val="28"/>
          <w:lang w:val="ro-RO"/>
        </w:rPr>
        <w:t>; redactare adresa de inaintare;</w:t>
      </w:r>
    </w:p>
    <w:p w:rsidR="00606645"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 xml:space="preserve">Discutii ofiter monitorizare proiect </w:t>
      </w:r>
      <w:r w:rsidRPr="00132DD8">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ref. vizita monitorizare proiect;</w:t>
      </w:r>
    </w:p>
    <w:p w:rsidR="00606645" w:rsidRPr="00283ADD" w:rsidRDefault="00606645" w:rsidP="00606645">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P</w:t>
      </w:r>
      <w:r w:rsidRPr="00920FA2">
        <w:rPr>
          <w:rFonts w:ascii="Times New Roman" w:hAnsi="Times New Roman" w:cs="Times New Roman"/>
          <w:sz w:val="28"/>
          <w:szCs w:val="28"/>
          <w:lang w:val="ro-RO"/>
        </w:rPr>
        <w:t xml:space="preserve">regatire </w:t>
      </w:r>
      <w:r w:rsidRPr="00283ADD">
        <w:rPr>
          <w:rFonts w:ascii="Times New Roman" w:hAnsi="Times New Roman" w:cs="Times New Roman"/>
          <w:sz w:val="28"/>
          <w:szCs w:val="28"/>
          <w:lang w:val="ro-RO"/>
        </w:rPr>
        <w:t xml:space="preserve">documente pentru </w:t>
      </w:r>
      <w:r w:rsidRPr="00920FA2">
        <w:rPr>
          <w:rFonts w:ascii="Times New Roman" w:hAnsi="Times New Roman" w:cs="Times New Roman"/>
          <w:sz w:val="28"/>
          <w:szCs w:val="28"/>
          <w:lang w:val="ro-RO"/>
        </w:rPr>
        <w:t>cerere de rambursare 2 proiect „Eficientizare Energetica Scoala Gimnaziala George Cosbuc”</w:t>
      </w:r>
      <w:r>
        <w:rPr>
          <w:rFonts w:ascii="Times New Roman" w:hAnsi="Times New Roman" w:cs="Times New Roman"/>
          <w:sz w:val="28"/>
          <w:szCs w:val="28"/>
          <w:lang w:val="ro-RO"/>
        </w:rPr>
        <w:t>; d</w:t>
      </w:r>
      <w:r w:rsidRPr="00EA47A0">
        <w:rPr>
          <w:rFonts w:ascii="Times New Roman" w:hAnsi="Times New Roman" w:cs="Times New Roman"/>
          <w:sz w:val="28"/>
          <w:szCs w:val="28"/>
          <w:lang w:val="ro-RO"/>
        </w:rPr>
        <w:t xml:space="preserve">iscutii/corespondenta consultant </w:t>
      </w:r>
      <w:r w:rsidRPr="00920FA2">
        <w:rPr>
          <w:rFonts w:ascii="Times New Roman" w:hAnsi="Times New Roman" w:cs="Times New Roman"/>
          <w:sz w:val="28"/>
          <w:szCs w:val="28"/>
          <w:lang w:val="ro-RO"/>
        </w:rPr>
        <w:t>management proiect si responsabil economic;</w:t>
      </w:r>
    </w:p>
    <w:p w:rsidR="00606645" w:rsidRPr="00EA47A0"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A47A0">
        <w:rPr>
          <w:rFonts w:ascii="Times New Roman" w:hAnsi="Times New Roman" w:cs="Times New Roman"/>
          <w:sz w:val="28"/>
          <w:szCs w:val="28"/>
          <w:lang w:val="ro-RO"/>
        </w:rPr>
        <w:t>regatire cerere de rambursare 2 proiect „Eficientizare Energetica Liceul Tehnologic de Servicii Sfantul Apostol Andrei in municipiul Ploiesti</w:t>
      </w:r>
      <w:r>
        <w:rPr>
          <w:rFonts w:ascii="Times New Roman" w:hAnsi="Times New Roman" w:cs="Times New Roman"/>
          <w:sz w:val="28"/>
          <w:szCs w:val="28"/>
          <w:lang w:val="ro-RO"/>
        </w:rPr>
        <w:t>; d</w:t>
      </w:r>
      <w:r w:rsidRPr="00EA47A0">
        <w:rPr>
          <w:rFonts w:ascii="Times New Roman" w:hAnsi="Times New Roman" w:cs="Times New Roman"/>
          <w:sz w:val="28"/>
          <w:szCs w:val="28"/>
          <w:lang w:val="ro-RO"/>
        </w:rPr>
        <w:t xml:space="preserve">iscutii consultant management proiect si responsabil economic ref.”;  </w:t>
      </w:r>
    </w:p>
    <w:p w:rsidR="00606645" w:rsidRPr="00EA47A0"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EA47A0">
        <w:rPr>
          <w:rFonts w:ascii="Times New Roman" w:hAnsi="Times New Roman" w:cs="Times New Roman"/>
          <w:sz w:val="28"/>
          <w:szCs w:val="28"/>
          <w:lang w:val="ro-RO"/>
        </w:rPr>
        <w:t>Discutii responsabil economic ref. informare plata pentru CR1 depusa la proiect „Eficientizare Energetica Liceul Tehnologic 1 Mai – sala de sport”;</w:t>
      </w:r>
    </w:p>
    <w:p w:rsidR="00606645" w:rsidRPr="005E286A"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5E286A">
        <w:rPr>
          <w:rFonts w:ascii="Times New Roman" w:hAnsi="Times New Roman" w:cs="Times New Roman"/>
          <w:sz w:val="28"/>
          <w:szCs w:val="28"/>
          <w:lang w:val="ro-RO"/>
        </w:rPr>
        <w:t xml:space="preserve">Estimare necesar cheltuieli proiecte </w:t>
      </w:r>
      <w:r w:rsidRPr="009A1C0C">
        <w:rPr>
          <w:rFonts w:ascii="Times New Roman" w:hAnsi="Times New Roman" w:cs="Times New Roman"/>
          <w:sz w:val="28"/>
          <w:szCs w:val="28"/>
          <w:lang w:val="ro-RO"/>
        </w:rPr>
        <w:t xml:space="preserve">„Eficientizare Energetica Scoala Gimnaziala George Cosbuc”, „Eficientizare Energetica Liceul Tehnologic de Servicii Sfantul Apostol Andrei in municipiul Ploiesti” si „Eficientizare Energetica Liceul Tehnologic 1 Mai – Sala de sport” </w:t>
      </w:r>
      <w:r w:rsidRPr="005E286A">
        <w:rPr>
          <w:rFonts w:ascii="Times New Roman" w:hAnsi="Times New Roman" w:cs="Times New Roman"/>
          <w:sz w:val="28"/>
          <w:szCs w:val="28"/>
          <w:lang w:val="ro-RO"/>
        </w:rPr>
        <w:t xml:space="preserve">pana la sfarsitul anului 2020; </w:t>
      </w:r>
    </w:p>
    <w:p w:rsidR="00606645" w:rsidRPr="00951DB2" w:rsidRDefault="00606645" w:rsidP="00606645">
      <w:pPr>
        <w:pStyle w:val="Listparagraf"/>
        <w:numPr>
          <w:ilvl w:val="0"/>
          <w:numId w:val="21"/>
        </w:numPr>
        <w:spacing w:after="0" w:line="240" w:lineRule="auto"/>
        <w:jc w:val="both"/>
        <w:rPr>
          <w:rFonts w:ascii="Times New Roman" w:hAnsi="Times New Roman" w:cs="Times New Roman"/>
          <w:sz w:val="28"/>
          <w:szCs w:val="28"/>
          <w:u w:val="single"/>
          <w:lang w:val="ro-RO"/>
        </w:rPr>
      </w:pPr>
      <w:r w:rsidRPr="00951DB2">
        <w:rPr>
          <w:rFonts w:ascii="Times New Roman" w:hAnsi="Times New Roman" w:cs="Times New Roman"/>
          <w:sz w:val="28"/>
          <w:szCs w:val="28"/>
          <w:lang w:val="ro-RO"/>
        </w:rPr>
        <w:t>Participare la cursul de specializare cu tema „Plan</w:t>
      </w:r>
      <w:r>
        <w:rPr>
          <w:rFonts w:ascii="Times New Roman" w:hAnsi="Times New Roman" w:cs="Times New Roman"/>
          <w:sz w:val="28"/>
          <w:szCs w:val="28"/>
          <w:lang w:val="ro-RO"/>
        </w:rPr>
        <w:t>i</w:t>
      </w:r>
      <w:r w:rsidRPr="00951DB2">
        <w:rPr>
          <w:rFonts w:ascii="Times New Roman" w:hAnsi="Times New Roman" w:cs="Times New Roman"/>
          <w:sz w:val="28"/>
          <w:szCs w:val="28"/>
          <w:lang w:val="ro-RO"/>
        </w:rPr>
        <w:t>ficare strategica”</w:t>
      </w:r>
      <w:r>
        <w:rPr>
          <w:rFonts w:ascii="Times New Roman" w:hAnsi="Times New Roman" w:cs="Times New Roman"/>
          <w:sz w:val="28"/>
          <w:szCs w:val="28"/>
          <w:lang w:val="ro-RO"/>
        </w:rPr>
        <w:t xml:space="preserve"> – „Managementul riscurilor”;</w:t>
      </w:r>
    </w:p>
    <w:p w:rsidR="00606645" w:rsidRPr="00951DB2" w:rsidRDefault="00606645" w:rsidP="00606645">
      <w:pPr>
        <w:pStyle w:val="Listparagraf"/>
        <w:numPr>
          <w:ilvl w:val="0"/>
          <w:numId w:val="21"/>
        </w:numPr>
        <w:spacing w:after="0" w:line="240" w:lineRule="auto"/>
        <w:jc w:val="both"/>
        <w:rPr>
          <w:rFonts w:ascii="Times New Roman" w:hAnsi="Times New Roman" w:cs="Times New Roman"/>
          <w:sz w:val="28"/>
          <w:szCs w:val="28"/>
          <w:u w:val="single"/>
          <w:lang w:val="ro-RO"/>
        </w:rPr>
      </w:pPr>
      <w:r w:rsidRPr="00951DB2">
        <w:rPr>
          <w:rFonts w:ascii="Times New Roman" w:hAnsi="Times New Roman" w:cs="Times New Roman"/>
          <w:sz w:val="28"/>
          <w:szCs w:val="28"/>
          <w:lang w:val="ro-RO"/>
        </w:rPr>
        <w:t>Participare la cursul de specializare cu tema „Plan</w:t>
      </w:r>
      <w:r>
        <w:rPr>
          <w:rFonts w:ascii="Times New Roman" w:hAnsi="Times New Roman" w:cs="Times New Roman"/>
          <w:sz w:val="28"/>
          <w:szCs w:val="28"/>
          <w:lang w:val="ro-RO"/>
        </w:rPr>
        <w:t>i</w:t>
      </w:r>
      <w:r w:rsidRPr="00951DB2">
        <w:rPr>
          <w:rFonts w:ascii="Times New Roman" w:hAnsi="Times New Roman" w:cs="Times New Roman"/>
          <w:sz w:val="28"/>
          <w:szCs w:val="28"/>
          <w:lang w:val="ro-RO"/>
        </w:rPr>
        <w:t>ficare strategica”</w:t>
      </w:r>
      <w:r>
        <w:rPr>
          <w:rFonts w:ascii="Times New Roman" w:hAnsi="Times New Roman" w:cs="Times New Roman"/>
          <w:sz w:val="28"/>
          <w:szCs w:val="28"/>
          <w:lang w:val="ro-RO"/>
        </w:rPr>
        <w:t xml:space="preserve"> – „Managementul riscurilor”;</w:t>
      </w:r>
    </w:p>
    <w:p w:rsidR="00606645" w:rsidRPr="00F55EF4"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55EF4">
        <w:rPr>
          <w:rFonts w:ascii="Times New Roman" w:hAnsi="Times New Roman" w:cs="Times New Roman"/>
          <w:sz w:val="28"/>
          <w:szCs w:val="28"/>
          <w:lang w:val="ro-RO"/>
        </w:rPr>
        <w:t xml:space="preserve">Discutii cu reprezentant ADR Sud Muntenia </w:t>
      </w:r>
      <w:r>
        <w:rPr>
          <w:rFonts w:ascii="Times New Roman" w:hAnsi="Times New Roman" w:cs="Times New Roman"/>
          <w:sz w:val="28"/>
          <w:szCs w:val="28"/>
          <w:lang w:val="ro-RO"/>
        </w:rPr>
        <w:t>Ca</w:t>
      </w:r>
      <w:r w:rsidRPr="00F55EF4">
        <w:rPr>
          <w:rFonts w:ascii="Times New Roman" w:hAnsi="Times New Roman" w:cs="Times New Roman"/>
          <w:sz w:val="28"/>
          <w:szCs w:val="28"/>
          <w:lang w:val="ro-RO"/>
        </w:rPr>
        <w:t>l</w:t>
      </w:r>
      <w:r>
        <w:rPr>
          <w:rFonts w:ascii="Times New Roman" w:hAnsi="Times New Roman" w:cs="Times New Roman"/>
          <w:sz w:val="28"/>
          <w:szCs w:val="28"/>
          <w:lang w:val="ro-RO"/>
        </w:rPr>
        <w:t>a</w:t>
      </w:r>
      <w:r w:rsidRPr="00F55EF4">
        <w:rPr>
          <w:rFonts w:ascii="Times New Roman" w:hAnsi="Times New Roman" w:cs="Times New Roman"/>
          <w:sz w:val="28"/>
          <w:szCs w:val="28"/>
          <w:lang w:val="ro-RO"/>
        </w:rPr>
        <w:t>ra</w:t>
      </w:r>
      <w:r>
        <w:rPr>
          <w:rFonts w:ascii="Times New Roman" w:hAnsi="Times New Roman" w:cs="Times New Roman"/>
          <w:sz w:val="28"/>
          <w:szCs w:val="28"/>
          <w:lang w:val="ro-RO"/>
        </w:rPr>
        <w:t>s</w:t>
      </w:r>
      <w:r w:rsidRPr="00F55EF4">
        <w:rPr>
          <w:rFonts w:ascii="Times New Roman" w:hAnsi="Times New Roman" w:cs="Times New Roman"/>
          <w:sz w:val="28"/>
          <w:szCs w:val="28"/>
          <w:lang w:val="ro-RO"/>
        </w:rPr>
        <w:t>i ref</w:t>
      </w:r>
      <w:r>
        <w:rPr>
          <w:rFonts w:ascii="Times New Roman" w:hAnsi="Times New Roman" w:cs="Times New Roman"/>
          <w:sz w:val="28"/>
          <w:szCs w:val="28"/>
          <w:lang w:val="ro-RO"/>
        </w:rPr>
        <w:t>.</w:t>
      </w:r>
      <w:r w:rsidRPr="00F55EF4">
        <w:rPr>
          <w:rFonts w:ascii="Times New Roman" w:hAnsi="Times New Roman" w:cs="Times New Roman"/>
          <w:sz w:val="28"/>
          <w:szCs w:val="28"/>
          <w:lang w:val="ro-RO"/>
        </w:rPr>
        <w:t xml:space="preserve"> solicitare de prelungire a termenului de depunere a proiectelor tehnice pentru proiectele „Eficientizare consumuri</w:t>
      </w:r>
      <w:r>
        <w:rPr>
          <w:rFonts w:ascii="Times New Roman" w:hAnsi="Times New Roman" w:cs="Times New Roman"/>
          <w:sz w:val="28"/>
          <w:szCs w:val="28"/>
          <w:lang w:val="ro-RO"/>
        </w:rPr>
        <w:t xml:space="preserve"> energetice in municipiul Ploies</w:t>
      </w:r>
      <w:r w:rsidRPr="00F55EF4">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606645" w:rsidRPr="00F55EF4"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55EF4">
        <w:rPr>
          <w:rFonts w:ascii="Times New Roman" w:hAnsi="Times New Roman" w:cs="Times New Roman"/>
          <w:sz w:val="28"/>
          <w:szCs w:val="28"/>
          <w:lang w:val="ro-RO"/>
        </w:rPr>
        <w:t>Modificare Anexa 13 - Raport privind durabilitatea investi</w:t>
      </w:r>
      <w:r>
        <w:rPr>
          <w:rFonts w:ascii="Times New Roman" w:hAnsi="Times New Roman" w:cs="Times New Roman"/>
          <w:sz w:val="28"/>
          <w:szCs w:val="28"/>
          <w:lang w:val="ro-RO"/>
        </w:rPr>
        <w:t>t</w:t>
      </w:r>
      <w:r w:rsidRPr="00F55EF4">
        <w:rPr>
          <w:rFonts w:ascii="Times New Roman" w:hAnsi="Times New Roman" w:cs="Times New Roman"/>
          <w:sz w:val="28"/>
          <w:szCs w:val="28"/>
          <w:lang w:val="ro-RO"/>
        </w:rPr>
        <w:t>iei a proiectului „Cre</w:t>
      </w:r>
      <w:r>
        <w:rPr>
          <w:rFonts w:ascii="Times New Roman" w:hAnsi="Times New Roman" w:cs="Times New Roman"/>
          <w:sz w:val="28"/>
          <w:szCs w:val="28"/>
          <w:lang w:val="ro-RO"/>
        </w:rPr>
        <w:t>s</w:t>
      </w:r>
      <w:r w:rsidRPr="00F55EF4">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F55EF4">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F55EF4">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F55EF4">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F55EF4">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F55EF4">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F55EF4">
        <w:rPr>
          <w:rFonts w:ascii="Times New Roman" w:hAnsi="Times New Roman" w:cs="Times New Roman"/>
          <w:sz w:val="28"/>
          <w:szCs w:val="28"/>
          <w:lang w:val="ro-RO"/>
        </w:rPr>
        <w:t>i automatizare – etapa I” conform instruc</w:t>
      </w:r>
      <w:r>
        <w:rPr>
          <w:rFonts w:ascii="Times New Roman" w:hAnsi="Times New Roman" w:cs="Times New Roman"/>
          <w:sz w:val="28"/>
          <w:szCs w:val="28"/>
          <w:lang w:val="ro-RO"/>
        </w:rPr>
        <w:t>t</w:t>
      </w:r>
      <w:r w:rsidRPr="00F55EF4">
        <w:rPr>
          <w:rFonts w:ascii="Times New Roman" w:hAnsi="Times New Roman" w:cs="Times New Roman"/>
          <w:sz w:val="28"/>
          <w:szCs w:val="28"/>
          <w:lang w:val="ro-RO"/>
        </w:rPr>
        <w:t>iunilor</w:t>
      </w:r>
      <w:r>
        <w:rPr>
          <w:rFonts w:ascii="Times New Roman" w:hAnsi="Times New Roman" w:cs="Times New Roman"/>
          <w:sz w:val="28"/>
          <w:szCs w:val="28"/>
          <w:lang w:val="ro-RO"/>
        </w:rPr>
        <w:t xml:space="preserve"> ofit</w:t>
      </w:r>
      <w:r w:rsidRPr="00F55EF4">
        <w:rPr>
          <w:rFonts w:ascii="Times New Roman" w:hAnsi="Times New Roman" w:cs="Times New Roman"/>
          <w:sz w:val="28"/>
          <w:szCs w:val="28"/>
          <w:lang w:val="ro-RO"/>
        </w:rPr>
        <w:t>erului de proiect ADR Sud Muntenia  - transmitere spre semnare</w:t>
      </w:r>
      <w:r>
        <w:rPr>
          <w:rFonts w:ascii="Times New Roman" w:hAnsi="Times New Roman" w:cs="Times New Roman"/>
          <w:sz w:val="28"/>
          <w:szCs w:val="28"/>
          <w:lang w:val="ro-RO"/>
        </w:rPr>
        <w:t>;</w:t>
      </w:r>
    </w:p>
    <w:p w:rsidR="00606645" w:rsidRPr="00F55EF4"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55EF4">
        <w:rPr>
          <w:rFonts w:ascii="Times New Roman" w:hAnsi="Times New Roman" w:cs="Times New Roman"/>
          <w:sz w:val="28"/>
          <w:szCs w:val="28"/>
          <w:lang w:val="ro-RO"/>
        </w:rPr>
        <w:t>Discu</w:t>
      </w:r>
      <w:r>
        <w:rPr>
          <w:rFonts w:ascii="Times New Roman" w:hAnsi="Times New Roman" w:cs="Times New Roman"/>
          <w:sz w:val="28"/>
          <w:szCs w:val="28"/>
          <w:lang w:val="ro-RO"/>
        </w:rPr>
        <w:t>t</w:t>
      </w:r>
      <w:r w:rsidRPr="00F55EF4">
        <w:rPr>
          <w:rFonts w:ascii="Times New Roman" w:hAnsi="Times New Roman" w:cs="Times New Roman"/>
          <w:sz w:val="28"/>
          <w:szCs w:val="28"/>
          <w:lang w:val="ro-RO"/>
        </w:rPr>
        <w:t xml:space="preserve">ii cu </w:t>
      </w:r>
      <w:r>
        <w:rPr>
          <w:rFonts w:ascii="Times New Roman" w:hAnsi="Times New Roman" w:cs="Times New Roman"/>
          <w:sz w:val="28"/>
          <w:szCs w:val="28"/>
          <w:lang w:val="ro-RO"/>
        </w:rPr>
        <w:t>ofit</w:t>
      </w:r>
      <w:r w:rsidRPr="00F55EF4">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 xml:space="preserve"> privind stadiul implementa</w:t>
      </w:r>
      <w:r w:rsidRPr="00F55EF4">
        <w:rPr>
          <w:rFonts w:ascii="Times New Roman" w:hAnsi="Times New Roman" w:cs="Times New Roman"/>
          <w:sz w:val="28"/>
          <w:szCs w:val="28"/>
          <w:lang w:val="ro-RO"/>
        </w:rPr>
        <w:t>rii proiectelor „Eficientizare consumuri energetice in municipiul Ploie</w:t>
      </w:r>
      <w:r>
        <w:rPr>
          <w:rFonts w:ascii="Times New Roman" w:hAnsi="Times New Roman" w:cs="Times New Roman"/>
          <w:sz w:val="28"/>
          <w:szCs w:val="28"/>
          <w:lang w:val="ro-RO"/>
        </w:rPr>
        <w:t>s</w:t>
      </w:r>
      <w:r w:rsidRPr="00F55EF4">
        <w:rPr>
          <w:rFonts w:ascii="Times New Roman" w:hAnsi="Times New Roman" w:cs="Times New Roman"/>
          <w:sz w:val="28"/>
          <w:szCs w:val="28"/>
          <w:lang w:val="ro-RO"/>
        </w:rPr>
        <w:t>ti – sistem iluminat public traseu tramvai 101” si „Eficientizare energetic</w:t>
      </w:r>
      <w:r>
        <w:rPr>
          <w:rFonts w:ascii="Times New Roman" w:hAnsi="Times New Roman" w:cs="Times New Roman"/>
          <w:sz w:val="28"/>
          <w:szCs w:val="28"/>
          <w:lang w:val="ro-RO"/>
        </w:rPr>
        <w:t>a blocuri i</w:t>
      </w:r>
      <w:r w:rsidRPr="00F55EF4">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3”;</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Ini</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 xml:space="preserve">iere Cerere de Plata nr. 1 pentru proiectul ”Modernizare Str. Gh. Grigore Cantacuzino in zona Pasaj CFR Podul </w:t>
      </w:r>
      <w:r>
        <w:rPr>
          <w:rFonts w:ascii="Times New Roman" w:hAnsi="Times New Roman" w:cs="Times New Roman"/>
          <w:sz w:val="28"/>
          <w:szCs w:val="28"/>
          <w:lang w:val="ro-RO"/>
        </w:rPr>
        <w:t>I</w:t>
      </w:r>
      <w:r w:rsidRPr="00FF3D17">
        <w:rPr>
          <w:rFonts w:ascii="Times New Roman" w:hAnsi="Times New Roman" w:cs="Times New Roman"/>
          <w:sz w:val="28"/>
          <w:szCs w:val="28"/>
          <w:lang w:val="ro-RO"/>
        </w:rPr>
        <w:t xml:space="preserve">nalt prin </w:t>
      </w:r>
      <w:r>
        <w:rPr>
          <w:rFonts w:ascii="Times New Roman" w:hAnsi="Times New Roman" w:cs="Times New Roman"/>
          <w:sz w:val="28"/>
          <w:szCs w:val="28"/>
          <w:lang w:val="ro-RO"/>
        </w:rPr>
        <w:t>la</w:t>
      </w:r>
      <w:r w:rsidRPr="00FF3D17">
        <w:rPr>
          <w:rFonts w:ascii="Times New Roman" w:hAnsi="Times New Roman" w:cs="Times New Roman"/>
          <w:sz w:val="28"/>
          <w:szCs w:val="28"/>
          <w:lang w:val="ro-RO"/>
        </w:rPr>
        <w:t xml:space="preserve">rgire la 4 benzi, reabilitare </w:t>
      </w:r>
      <w:r w:rsidRPr="00FF3D17">
        <w:rPr>
          <w:rFonts w:ascii="Times New Roman" w:hAnsi="Times New Roman" w:cs="Times New Roman"/>
          <w:sz w:val="28"/>
          <w:szCs w:val="28"/>
          <w:lang w:val="ro-RO"/>
        </w:rPr>
        <w:lastRenderedPageBreak/>
        <w:t>Str. Gh. Grigore Cantacuzino, tronson Sos. Vestului - limita ora</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 inclusiv terminal multimodal”- ob</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inere PV- uri, contract si acte adiționale, fisa obiectivului de investi</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ie, Ordine</w:t>
      </w:r>
      <w:r>
        <w:rPr>
          <w:rFonts w:ascii="Times New Roman" w:hAnsi="Times New Roman" w:cs="Times New Roman"/>
          <w:sz w:val="28"/>
          <w:szCs w:val="28"/>
          <w:lang w:val="ro-RO"/>
        </w:rPr>
        <w:t xml:space="preserve"> de i</w:t>
      </w:r>
      <w:r w:rsidRPr="00FF3D17">
        <w:rPr>
          <w:rFonts w:ascii="Times New Roman" w:hAnsi="Times New Roman" w:cs="Times New Roman"/>
          <w:sz w:val="28"/>
          <w:szCs w:val="28"/>
          <w:lang w:val="ro-RO"/>
        </w:rPr>
        <w:t xml:space="preserve">ncepere </w:t>
      </w:r>
      <w:r>
        <w:rPr>
          <w:rFonts w:ascii="Times New Roman" w:hAnsi="Times New Roman" w:cs="Times New Roman"/>
          <w:sz w:val="28"/>
          <w:szCs w:val="28"/>
          <w:lang w:val="ro-RO"/>
        </w:rPr>
        <w:t xml:space="preserve">SC </w:t>
      </w:r>
      <w:r w:rsidRPr="00FF3D17">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w:t>
      </w:r>
      <w:r w:rsidRPr="00FF3D17">
        <w:rPr>
          <w:rFonts w:ascii="Times New Roman" w:hAnsi="Times New Roman" w:cs="Times New Roman"/>
          <w:sz w:val="28"/>
          <w:szCs w:val="28"/>
          <w:lang w:val="ro-RO"/>
        </w:rPr>
        <w:t>– transmitere manager proiect</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Transmitere Instruc</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iunea O.I. nr. 177 /28.10.2020</w:t>
      </w:r>
      <w:r>
        <w:rPr>
          <w:rFonts w:ascii="Times New Roman" w:hAnsi="Times New Roman" w:cs="Times New Roman"/>
          <w:sz w:val="28"/>
          <w:szCs w:val="28"/>
          <w:lang w:val="ro-RO"/>
        </w:rPr>
        <w:t xml:space="preserve"> ca</w:t>
      </w:r>
      <w:r w:rsidRPr="00FF3D17">
        <w:rPr>
          <w:rFonts w:ascii="Times New Roman" w:hAnsi="Times New Roman" w:cs="Times New Roman"/>
          <w:sz w:val="28"/>
          <w:szCs w:val="28"/>
          <w:lang w:val="ro-RO"/>
        </w:rPr>
        <w:t>tre managementul proiectului – discu</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ii privind CP/CR pentru proiectele „Eficientizare consumuri energetice in municipiul Ploie</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ti – sistem iluminat public traseu tramvai 101” si „Eficientizare energetic</w:t>
      </w:r>
      <w:r>
        <w:rPr>
          <w:rFonts w:ascii="Times New Roman" w:hAnsi="Times New Roman" w:cs="Times New Roman"/>
          <w:sz w:val="28"/>
          <w:szCs w:val="28"/>
          <w:lang w:val="ro-RO"/>
        </w:rPr>
        <w:t>a blocuri in municipiul Ploies</w:t>
      </w:r>
      <w:r w:rsidRPr="00FF3D17">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 xml:space="preserve">Discuții </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 xml:space="preserve">i corespondenta cu responsabil </w:t>
      </w:r>
      <w:r>
        <w:rPr>
          <w:rFonts w:ascii="Times New Roman" w:hAnsi="Times New Roman" w:cs="Times New Roman"/>
          <w:sz w:val="28"/>
          <w:szCs w:val="28"/>
          <w:lang w:val="ro-RO"/>
        </w:rPr>
        <w:t xml:space="preserve">SC </w:t>
      </w:r>
      <w:r w:rsidRPr="00FF3D17">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FF3D17">
        <w:rPr>
          <w:rFonts w:ascii="Times New Roman" w:hAnsi="Times New Roman" w:cs="Times New Roman"/>
          <w:sz w:val="28"/>
          <w:szCs w:val="28"/>
          <w:lang w:val="ro-RO"/>
        </w:rPr>
        <w:t>privind caietele de sarcini pentru contractarea serviciului de audit pentru proiectele „Eficientizare consumuri energetice in munici</w:t>
      </w:r>
      <w:r>
        <w:rPr>
          <w:rFonts w:ascii="Times New Roman" w:hAnsi="Times New Roman" w:cs="Times New Roman"/>
          <w:sz w:val="28"/>
          <w:szCs w:val="28"/>
          <w:lang w:val="ro-RO"/>
        </w:rPr>
        <w:t>piul Ploies</w:t>
      </w:r>
      <w:r w:rsidRPr="00FF3D17">
        <w:rPr>
          <w:rFonts w:ascii="Times New Roman" w:hAnsi="Times New Roman" w:cs="Times New Roman"/>
          <w:sz w:val="28"/>
          <w:szCs w:val="28"/>
          <w:lang w:val="ro-RO"/>
        </w:rPr>
        <w:t>ti – sistem iluminat pu</w:t>
      </w:r>
      <w:r>
        <w:rPr>
          <w:rFonts w:ascii="Times New Roman" w:hAnsi="Times New Roman" w:cs="Times New Roman"/>
          <w:sz w:val="28"/>
          <w:szCs w:val="28"/>
          <w:lang w:val="ro-RO"/>
        </w:rPr>
        <w:t>blic traseu tramvai 101 si 102”;</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Semnare electronica documente (119.pdf - uri) pentru CR1 pentru proiectul „Asigurarea mobilit</w:t>
      </w:r>
      <w:r>
        <w:rPr>
          <w:rFonts w:ascii="Times New Roman" w:hAnsi="Times New Roman" w:cs="Times New Roman"/>
          <w:sz w:val="28"/>
          <w:szCs w:val="28"/>
          <w:lang w:val="ro-RO"/>
        </w:rPr>
        <w:t>at</w:t>
      </w:r>
      <w:r w:rsidRPr="00FF3D17">
        <w:rPr>
          <w:rFonts w:ascii="Times New Roman" w:hAnsi="Times New Roman" w:cs="Times New Roman"/>
          <w:sz w:val="28"/>
          <w:szCs w:val="28"/>
          <w:lang w:val="ro-RO"/>
        </w:rPr>
        <w:t xml:space="preserve">ii traficului prin prelungirea legăturii rutiere </w:t>
      </w:r>
      <w:r>
        <w:rPr>
          <w:rFonts w:ascii="Times New Roman" w:hAnsi="Times New Roman" w:cs="Times New Roman"/>
          <w:sz w:val="28"/>
          <w:szCs w:val="28"/>
          <w:lang w:val="ro-RO"/>
        </w:rPr>
        <w:t>si de transport public i</w:t>
      </w:r>
      <w:r w:rsidRPr="00FF3D17">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 xml:space="preserve">i Gara De vest (strada </w:t>
      </w:r>
      <w:r>
        <w:rPr>
          <w:rFonts w:ascii="Times New Roman" w:hAnsi="Times New Roman" w:cs="Times New Roman"/>
          <w:sz w:val="28"/>
          <w:szCs w:val="28"/>
          <w:lang w:val="ro-RO"/>
        </w:rPr>
        <w:t>Libertat</w:t>
      </w:r>
      <w:r w:rsidRPr="00FF3D17">
        <w:rPr>
          <w:rFonts w:ascii="Times New Roman" w:hAnsi="Times New Roman" w:cs="Times New Roman"/>
          <w:sz w:val="28"/>
          <w:szCs w:val="28"/>
          <w:lang w:val="ro-RO"/>
        </w:rPr>
        <w:t>ii</w:t>
      </w:r>
      <w:r>
        <w:rPr>
          <w:rFonts w:ascii="Times New Roman" w:hAnsi="Times New Roman" w:cs="Times New Roman"/>
          <w:sz w:val="28"/>
          <w:szCs w:val="28"/>
          <w:lang w:val="ro-RO"/>
        </w:rPr>
        <w:t>), inclusiv lucra</w:t>
      </w:r>
      <w:r w:rsidRPr="00FF3D17">
        <w:rPr>
          <w:rFonts w:ascii="Times New Roman" w:hAnsi="Times New Roman" w:cs="Times New Roman"/>
          <w:sz w:val="28"/>
          <w:szCs w:val="28"/>
          <w:lang w:val="ro-RO"/>
        </w:rPr>
        <w:t xml:space="preserve">ri de reabilitare a domeniului public al </w:t>
      </w:r>
      <w:r>
        <w:rPr>
          <w:rFonts w:ascii="Times New Roman" w:hAnsi="Times New Roman" w:cs="Times New Roman"/>
          <w:sz w:val="28"/>
          <w:szCs w:val="28"/>
          <w:lang w:val="ro-RO"/>
        </w:rPr>
        <w:t>piet</w:t>
      </w:r>
      <w:r w:rsidRPr="00FF3D17">
        <w:rPr>
          <w:rFonts w:ascii="Times New Roman" w:hAnsi="Times New Roman" w:cs="Times New Roman"/>
          <w:sz w:val="28"/>
          <w:szCs w:val="28"/>
          <w:lang w:val="ro-RO"/>
        </w:rPr>
        <w:t>elor</w:t>
      </w:r>
      <w:r>
        <w:rPr>
          <w:rFonts w:ascii="Times New Roman" w:hAnsi="Times New Roman" w:cs="Times New Roman"/>
          <w:sz w:val="28"/>
          <w:szCs w:val="28"/>
          <w:lang w:val="ro-RO"/>
        </w:rPr>
        <w:t xml:space="preserve"> ga</w:t>
      </w:r>
      <w:r w:rsidRPr="00FF3D17">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Init</w:t>
      </w:r>
      <w:r w:rsidRPr="00FF3D17">
        <w:rPr>
          <w:rFonts w:ascii="Times New Roman" w:hAnsi="Times New Roman" w:cs="Times New Roman"/>
          <w:sz w:val="28"/>
          <w:szCs w:val="28"/>
          <w:lang w:val="ro-RO"/>
        </w:rPr>
        <w:t>iere r</w:t>
      </w:r>
      <w:r>
        <w:rPr>
          <w:rFonts w:ascii="Times New Roman" w:hAnsi="Times New Roman" w:cs="Times New Roman"/>
          <w:sz w:val="28"/>
          <w:szCs w:val="28"/>
          <w:lang w:val="ro-RO"/>
        </w:rPr>
        <w:t>a</w:t>
      </w:r>
      <w:r w:rsidRPr="00FF3D17">
        <w:rPr>
          <w:rFonts w:ascii="Times New Roman" w:hAnsi="Times New Roman" w:cs="Times New Roman"/>
          <w:sz w:val="28"/>
          <w:szCs w:val="28"/>
          <w:lang w:val="ro-RO"/>
        </w:rPr>
        <w:t xml:space="preserve">spuns </w:t>
      </w:r>
      <w:r>
        <w:rPr>
          <w:rFonts w:ascii="Times New Roman" w:hAnsi="Times New Roman" w:cs="Times New Roman"/>
          <w:sz w:val="28"/>
          <w:szCs w:val="28"/>
          <w:lang w:val="ro-RO"/>
        </w:rPr>
        <w:t>ca</w:t>
      </w:r>
      <w:r w:rsidRPr="00FF3D17">
        <w:rPr>
          <w:rFonts w:ascii="Times New Roman" w:hAnsi="Times New Roman" w:cs="Times New Roman"/>
          <w:sz w:val="28"/>
          <w:szCs w:val="28"/>
          <w:lang w:val="ro-RO"/>
        </w:rPr>
        <w:t xml:space="preserve">tre </w:t>
      </w:r>
      <w:r>
        <w:rPr>
          <w:rFonts w:ascii="Times New Roman" w:hAnsi="Times New Roman" w:cs="Times New Roman"/>
          <w:sz w:val="28"/>
          <w:szCs w:val="28"/>
          <w:lang w:val="ro-RO"/>
        </w:rPr>
        <w:t>Institut</w:t>
      </w:r>
      <w:r w:rsidRPr="00FF3D17">
        <w:rPr>
          <w:rFonts w:ascii="Times New Roman" w:hAnsi="Times New Roman" w:cs="Times New Roman"/>
          <w:sz w:val="28"/>
          <w:szCs w:val="28"/>
          <w:lang w:val="ro-RO"/>
        </w:rPr>
        <w:t>ia Prefectului Jude</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ului Prahova privind proiectele finan</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ate din fonduri neramburs</w:t>
      </w:r>
      <w:r>
        <w:rPr>
          <w:rFonts w:ascii="Times New Roman" w:hAnsi="Times New Roman" w:cs="Times New Roman"/>
          <w:sz w:val="28"/>
          <w:szCs w:val="28"/>
          <w:lang w:val="ro-RO"/>
        </w:rPr>
        <w:t>abile pe programarea 2014-2020;</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FF3D17">
        <w:rPr>
          <w:rFonts w:ascii="Times New Roman" w:hAnsi="Times New Roman" w:cs="Times New Roman"/>
          <w:sz w:val="28"/>
          <w:szCs w:val="28"/>
          <w:lang w:val="ro-RO"/>
        </w:rPr>
        <w:t xml:space="preserve"> documente necesare pentru CR1 la proiectul „Modernizare str. Gh. Grigore Cantacuzino in zona Pasaj CFR Podul </w:t>
      </w:r>
      <w:r>
        <w:rPr>
          <w:rFonts w:ascii="Times New Roman" w:hAnsi="Times New Roman" w:cs="Times New Roman"/>
          <w:sz w:val="28"/>
          <w:szCs w:val="28"/>
          <w:lang w:val="ro-RO"/>
        </w:rPr>
        <w:t>I</w:t>
      </w:r>
      <w:r w:rsidRPr="00FF3D17">
        <w:rPr>
          <w:rFonts w:ascii="Times New Roman" w:hAnsi="Times New Roman" w:cs="Times New Roman"/>
          <w:sz w:val="28"/>
          <w:szCs w:val="28"/>
          <w:lang w:val="ro-RO"/>
        </w:rPr>
        <w:t>nalt prin l</w:t>
      </w:r>
      <w:r>
        <w:rPr>
          <w:rFonts w:ascii="Times New Roman" w:hAnsi="Times New Roman" w:cs="Times New Roman"/>
          <w:sz w:val="28"/>
          <w:szCs w:val="28"/>
          <w:lang w:val="ro-RO"/>
        </w:rPr>
        <w:t>a</w:t>
      </w:r>
      <w:r w:rsidRPr="00FF3D17">
        <w:rPr>
          <w:rFonts w:ascii="Times New Roman" w:hAnsi="Times New Roman" w:cs="Times New Roman"/>
          <w:sz w:val="28"/>
          <w:szCs w:val="28"/>
          <w:lang w:val="ro-RO"/>
        </w:rPr>
        <w:t>rgire la 4 benzi, reabilitare str. Gh. Grigore Cantacuzino, tronson sos. Vestului - limita ora</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 xml:space="preserve">, inclusiv terminal </w:t>
      </w:r>
      <w:r>
        <w:rPr>
          <w:rFonts w:ascii="Times New Roman" w:hAnsi="Times New Roman" w:cs="Times New Roman"/>
          <w:sz w:val="28"/>
          <w:szCs w:val="28"/>
          <w:lang w:val="ro-RO"/>
        </w:rPr>
        <w:t>multim</w:t>
      </w:r>
      <w:r w:rsidRPr="00FF3D17">
        <w:rPr>
          <w:rFonts w:ascii="Times New Roman" w:hAnsi="Times New Roman" w:cs="Times New Roman"/>
          <w:sz w:val="28"/>
          <w:szCs w:val="28"/>
          <w:lang w:val="ro-RO"/>
        </w:rPr>
        <w:t>odal”</w:t>
      </w:r>
      <w:r>
        <w:rPr>
          <w:rFonts w:ascii="Times New Roman" w:hAnsi="Times New Roman" w:cs="Times New Roman"/>
          <w:sz w:val="28"/>
          <w:szCs w:val="28"/>
          <w:lang w:val="ro-RO"/>
        </w:rPr>
        <w:t>;</w:t>
      </w:r>
      <w:r w:rsidRPr="00FF3D17">
        <w:rPr>
          <w:rFonts w:ascii="Times New Roman" w:hAnsi="Times New Roman" w:cs="Times New Roman"/>
          <w:sz w:val="28"/>
          <w:szCs w:val="28"/>
          <w:lang w:val="ro-RO"/>
        </w:rPr>
        <w:t xml:space="preserve"> corespondenta cu managementul proiectului si managerul de proiect</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FF3D17">
        <w:rPr>
          <w:rFonts w:ascii="Times New Roman" w:hAnsi="Times New Roman" w:cs="Times New Roman"/>
          <w:sz w:val="28"/>
          <w:szCs w:val="28"/>
          <w:lang w:val="ro-RO"/>
        </w:rPr>
        <w:t>ransmitere spre semnare raportul de durabilitate in anul 4 pentru proiectul „Modernizarea/Extinderea funcțional</w:t>
      </w:r>
      <w:r>
        <w:rPr>
          <w:rFonts w:ascii="Times New Roman" w:hAnsi="Times New Roman" w:cs="Times New Roman"/>
          <w:sz w:val="28"/>
          <w:szCs w:val="28"/>
          <w:lang w:val="ro-RO"/>
        </w:rPr>
        <w:t>a a Hipodromului din Ploies</w:t>
      </w:r>
      <w:r w:rsidRPr="00FF3D17">
        <w:rPr>
          <w:rFonts w:ascii="Times New Roman" w:hAnsi="Times New Roman" w:cs="Times New Roman"/>
          <w:sz w:val="28"/>
          <w:szCs w:val="28"/>
          <w:lang w:val="ro-RO"/>
        </w:rPr>
        <w:t>ti”</w:t>
      </w:r>
      <w:r>
        <w:rPr>
          <w:rFonts w:ascii="Times New Roman" w:hAnsi="Times New Roman" w:cs="Times New Roman"/>
          <w:sz w:val="28"/>
          <w:szCs w:val="28"/>
          <w:lang w:val="ro-RO"/>
        </w:rPr>
        <w:t>;</w:t>
      </w:r>
      <w:r w:rsidRPr="0088763C">
        <w:rPr>
          <w:rFonts w:ascii="Times New Roman" w:hAnsi="Times New Roman" w:cs="Times New Roman"/>
          <w:sz w:val="28"/>
          <w:szCs w:val="28"/>
          <w:lang w:val="ro-RO"/>
        </w:rPr>
        <w:t xml:space="preserve"> </w:t>
      </w:r>
      <w:r>
        <w:rPr>
          <w:rFonts w:ascii="Times New Roman" w:hAnsi="Times New Roman" w:cs="Times New Roman"/>
          <w:sz w:val="28"/>
          <w:szCs w:val="28"/>
          <w:lang w:val="ro-RO"/>
        </w:rPr>
        <w:t>transmitere catre</w:t>
      </w:r>
      <w:r w:rsidRPr="00FF3D17">
        <w:rPr>
          <w:rFonts w:ascii="Times New Roman" w:hAnsi="Times New Roman" w:cs="Times New Roman"/>
          <w:sz w:val="28"/>
          <w:szCs w:val="28"/>
          <w:lang w:val="ro-RO"/>
        </w:rPr>
        <w:t xml:space="preserve"> manager de proiect </w:t>
      </w:r>
      <w:r>
        <w:rPr>
          <w:rFonts w:ascii="Times New Roman" w:hAnsi="Times New Roman" w:cs="Times New Roman"/>
          <w:sz w:val="28"/>
          <w:szCs w:val="28"/>
          <w:lang w:val="ro-RO"/>
        </w:rPr>
        <w:t xml:space="preserve">impreuna cu </w:t>
      </w:r>
      <w:r w:rsidRPr="00FF3D17">
        <w:rPr>
          <w:rFonts w:ascii="Times New Roman" w:hAnsi="Times New Roman" w:cs="Times New Roman"/>
          <w:sz w:val="28"/>
          <w:szCs w:val="28"/>
          <w:lang w:val="ro-RO"/>
        </w:rPr>
        <w:t>adresa de inaintare</w:t>
      </w:r>
      <w:r>
        <w:rPr>
          <w:rFonts w:ascii="Times New Roman" w:hAnsi="Times New Roman" w:cs="Times New Roman"/>
          <w:sz w:val="28"/>
          <w:szCs w:val="28"/>
          <w:lang w:val="ro-RO"/>
        </w:rPr>
        <w:t xml:space="preserve"> in format scann;</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F3D17">
        <w:rPr>
          <w:rFonts w:ascii="Times New Roman" w:hAnsi="Times New Roman" w:cs="Times New Roman"/>
          <w:sz w:val="28"/>
          <w:szCs w:val="28"/>
          <w:lang w:val="ro-RO"/>
        </w:rPr>
        <w:t>nrolare in MySmis persoana fizica</w:t>
      </w:r>
      <w:r>
        <w:rPr>
          <w:rFonts w:ascii="Times New Roman" w:hAnsi="Times New Roman" w:cs="Times New Roman"/>
          <w:sz w:val="28"/>
          <w:szCs w:val="28"/>
          <w:lang w:val="ro-RO"/>
        </w:rPr>
        <w:t xml:space="preserve"> Primar si UAT Municipiul Ploies</w:t>
      </w:r>
      <w:r w:rsidRPr="00FF3D17">
        <w:rPr>
          <w:rFonts w:ascii="Times New Roman" w:hAnsi="Times New Roman" w:cs="Times New Roman"/>
          <w:sz w:val="28"/>
          <w:szCs w:val="28"/>
          <w:lang w:val="ro-RO"/>
        </w:rPr>
        <w:t>ti pentru toate proiectele finan</w:t>
      </w:r>
      <w:r>
        <w:rPr>
          <w:rFonts w:ascii="Times New Roman" w:hAnsi="Times New Roman" w:cs="Times New Roman"/>
          <w:sz w:val="28"/>
          <w:szCs w:val="28"/>
          <w:lang w:val="ro-RO"/>
        </w:rPr>
        <w:t>tate prin fonduri nerambursabile;</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 xml:space="preserve">Semnare electronica documente pentru Clarificarea 2 la Cererea de rambursare nr. 2 pentru proiectul </w:t>
      </w:r>
      <w:r>
        <w:rPr>
          <w:rFonts w:ascii="Times New Roman" w:hAnsi="Times New Roman" w:cs="Times New Roman"/>
          <w:sz w:val="28"/>
          <w:szCs w:val="28"/>
          <w:lang w:val="ro-RO"/>
        </w:rPr>
        <w:t>„Eficientizare energetica</w:t>
      </w:r>
      <w:r w:rsidRPr="00FF3D17">
        <w:rPr>
          <w:rFonts w:ascii="Times New Roman" w:hAnsi="Times New Roman" w:cs="Times New Roman"/>
          <w:sz w:val="28"/>
          <w:szCs w:val="28"/>
          <w:lang w:val="ro-RO"/>
        </w:rPr>
        <w:t xml:space="preserve"> blocuri</w:t>
      </w:r>
      <w:r>
        <w:rPr>
          <w:rFonts w:ascii="Times New Roman" w:hAnsi="Times New Roman" w:cs="Times New Roman"/>
          <w:sz w:val="28"/>
          <w:szCs w:val="28"/>
          <w:lang w:val="ro-RO"/>
        </w:rPr>
        <w:t xml:space="preserve"> i</w:t>
      </w:r>
      <w:r w:rsidRPr="00FF3D1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ti –  Lot 4”</w:t>
      </w:r>
      <w:r>
        <w:rPr>
          <w:rFonts w:ascii="Times New Roman" w:hAnsi="Times New Roman" w:cs="Times New Roman"/>
          <w:sz w:val="28"/>
          <w:szCs w:val="28"/>
          <w:lang w:val="ro-RO"/>
        </w:rPr>
        <w:t xml:space="preserve"> – transmitere si discut</w:t>
      </w:r>
      <w:r w:rsidRPr="00FF3D17">
        <w:rPr>
          <w:rFonts w:ascii="Times New Roman" w:hAnsi="Times New Roman" w:cs="Times New Roman"/>
          <w:sz w:val="28"/>
          <w:szCs w:val="28"/>
          <w:lang w:val="ro-RO"/>
        </w:rPr>
        <w:t>ii cu managementul proiectului</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 xml:space="preserve">Scanare/ semnare electronica documente pentru CR1 pentru proiectul „Modernizare str. Gh. Grigore Cantacuzino in zona Pasaj CFR Podul </w:t>
      </w:r>
      <w:r>
        <w:rPr>
          <w:rFonts w:ascii="Times New Roman" w:hAnsi="Times New Roman" w:cs="Times New Roman"/>
          <w:sz w:val="28"/>
          <w:szCs w:val="28"/>
          <w:lang w:val="ro-RO"/>
        </w:rPr>
        <w:t>Inalt prin la</w:t>
      </w:r>
      <w:r w:rsidRPr="00FF3D17">
        <w:rPr>
          <w:rFonts w:ascii="Times New Roman" w:hAnsi="Times New Roman" w:cs="Times New Roman"/>
          <w:sz w:val="28"/>
          <w:szCs w:val="28"/>
          <w:lang w:val="ro-RO"/>
        </w:rPr>
        <w:t>rgire la 4 benzi, reabilitare str. Gh. Grigore Cantacuzino, tronson sos. Vestului - limita ora</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 inclusiv terminal multinodal”-transmitere către</w:t>
      </w:r>
      <w:r>
        <w:rPr>
          <w:rFonts w:ascii="Times New Roman" w:hAnsi="Times New Roman" w:cs="Times New Roman"/>
          <w:sz w:val="28"/>
          <w:szCs w:val="28"/>
          <w:lang w:val="ro-RO"/>
        </w:rPr>
        <w:t xml:space="preserve"> managementul proiectului;</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lastRenderedPageBreak/>
        <w:t>Semnare electronica documente pentru Clarificarea 3 la Cererea de rambursare nr. 2 pentru proiectul „Eficientizare energetic</w:t>
      </w:r>
      <w:r>
        <w:rPr>
          <w:rFonts w:ascii="Times New Roman" w:hAnsi="Times New Roman" w:cs="Times New Roman"/>
          <w:sz w:val="28"/>
          <w:szCs w:val="28"/>
          <w:lang w:val="ro-RO"/>
        </w:rPr>
        <w:t>a</w:t>
      </w:r>
      <w:r w:rsidRPr="00FF3D17">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FF3D17">
        <w:rPr>
          <w:rFonts w:ascii="Times New Roman" w:hAnsi="Times New Roman" w:cs="Times New Roman"/>
          <w:sz w:val="28"/>
          <w:szCs w:val="28"/>
          <w:lang w:val="ro-RO"/>
        </w:rPr>
        <w:t>n mu</w:t>
      </w:r>
      <w:r>
        <w:rPr>
          <w:rFonts w:ascii="Times New Roman" w:hAnsi="Times New Roman" w:cs="Times New Roman"/>
          <w:sz w:val="28"/>
          <w:szCs w:val="28"/>
          <w:lang w:val="ro-RO"/>
        </w:rPr>
        <w:t>nicipiul Ploies</w:t>
      </w:r>
      <w:r w:rsidRPr="00FF3D17">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 transmitere si discutii cu managementul proiectului;</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Semnare electronica documente pentru procedura de achizi</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ie servicii pentru informarea si p</w:t>
      </w:r>
      <w:r>
        <w:rPr>
          <w:rFonts w:ascii="Times New Roman" w:hAnsi="Times New Roman" w:cs="Times New Roman"/>
          <w:sz w:val="28"/>
          <w:szCs w:val="28"/>
          <w:lang w:val="ro-RO"/>
        </w:rPr>
        <w:t>ublicitatea proiectului „Achizit</w:t>
      </w:r>
      <w:r w:rsidRPr="00FF3D17">
        <w:rPr>
          <w:rFonts w:ascii="Times New Roman" w:hAnsi="Times New Roman" w:cs="Times New Roman"/>
          <w:sz w:val="28"/>
          <w:szCs w:val="28"/>
          <w:lang w:val="ro-RO"/>
        </w:rPr>
        <w:t>ie mijloace de transport public - autobuze electri</w:t>
      </w:r>
      <w:r>
        <w:rPr>
          <w:rFonts w:ascii="Times New Roman" w:hAnsi="Times New Roman" w:cs="Times New Roman"/>
          <w:sz w:val="28"/>
          <w:szCs w:val="28"/>
          <w:lang w:val="ro-RO"/>
        </w:rPr>
        <w:t>ce 12 m șes, Alba Iulia, Buza</w:t>
      </w:r>
      <w:r w:rsidRPr="00FF3D17">
        <w:rPr>
          <w:rFonts w:ascii="Times New Roman" w:hAnsi="Times New Roman" w:cs="Times New Roman"/>
          <w:sz w:val="28"/>
          <w:szCs w:val="28"/>
          <w:lang w:val="ro-RO"/>
        </w:rPr>
        <w:t>u, Constan</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 xml:space="preserve">a, </w:t>
      </w:r>
      <w:r>
        <w:rPr>
          <w:rFonts w:ascii="Times New Roman" w:hAnsi="Times New Roman" w:cs="Times New Roman"/>
          <w:sz w:val="28"/>
          <w:szCs w:val="28"/>
          <w:lang w:val="ro-RO"/>
        </w:rPr>
        <w:t>Ploies</w:t>
      </w:r>
      <w:r w:rsidRPr="00FF3D17">
        <w:rPr>
          <w:rFonts w:ascii="Times New Roman" w:hAnsi="Times New Roman" w:cs="Times New Roman"/>
          <w:sz w:val="28"/>
          <w:szCs w:val="28"/>
          <w:lang w:val="ro-RO"/>
        </w:rPr>
        <w:t>ti”</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Finalizare Clarificarea 3 la Cererea de rambursare nr. 2 si Notificarea 3 privind m</w:t>
      </w:r>
      <w:r>
        <w:rPr>
          <w:rFonts w:ascii="Times New Roman" w:hAnsi="Times New Roman" w:cs="Times New Roman"/>
          <w:sz w:val="28"/>
          <w:szCs w:val="28"/>
          <w:lang w:val="ro-RO"/>
        </w:rPr>
        <w:t>odifica</w:t>
      </w:r>
      <w:r w:rsidRPr="00FF3D17">
        <w:rPr>
          <w:rFonts w:ascii="Times New Roman" w:hAnsi="Times New Roman" w:cs="Times New Roman"/>
          <w:sz w:val="28"/>
          <w:szCs w:val="28"/>
          <w:lang w:val="ro-RO"/>
        </w:rPr>
        <w:t xml:space="preserve">rile </w:t>
      </w:r>
      <w:r>
        <w:rPr>
          <w:rFonts w:ascii="Times New Roman" w:hAnsi="Times New Roman" w:cs="Times New Roman"/>
          <w:sz w:val="28"/>
          <w:szCs w:val="28"/>
          <w:lang w:val="ro-RO"/>
        </w:rPr>
        <w:t xml:space="preserve">care </w:t>
      </w:r>
      <w:r w:rsidRPr="00FF3D17">
        <w:rPr>
          <w:rFonts w:ascii="Times New Roman" w:hAnsi="Times New Roman" w:cs="Times New Roman"/>
          <w:sz w:val="28"/>
          <w:szCs w:val="28"/>
          <w:lang w:val="ro-RO"/>
        </w:rPr>
        <w:t>vor f</w:t>
      </w:r>
      <w:r>
        <w:rPr>
          <w:rFonts w:ascii="Times New Roman" w:hAnsi="Times New Roman" w:cs="Times New Roman"/>
          <w:sz w:val="28"/>
          <w:szCs w:val="28"/>
          <w:lang w:val="ro-RO"/>
        </w:rPr>
        <w:t>i introduse in Cererea de finant</w:t>
      </w:r>
      <w:r w:rsidRPr="00FF3D17">
        <w:rPr>
          <w:rFonts w:ascii="Times New Roman" w:hAnsi="Times New Roman" w:cs="Times New Roman"/>
          <w:sz w:val="28"/>
          <w:szCs w:val="28"/>
          <w:lang w:val="ro-RO"/>
        </w:rPr>
        <w:t xml:space="preserve">are referitoare la  datele de identificare, reprezentantul legal al </w:t>
      </w:r>
      <w:r>
        <w:rPr>
          <w:rFonts w:ascii="Times New Roman" w:hAnsi="Times New Roman" w:cs="Times New Roman"/>
          <w:sz w:val="28"/>
          <w:szCs w:val="28"/>
          <w:lang w:val="ro-RO"/>
        </w:rPr>
        <w:t>UAT Municipiul Ploies</w:t>
      </w:r>
      <w:r w:rsidRPr="00FF3D17">
        <w:rPr>
          <w:rFonts w:ascii="Times New Roman" w:hAnsi="Times New Roman" w:cs="Times New Roman"/>
          <w:sz w:val="28"/>
          <w:szCs w:val="28"/>
          <w:lang w:val="ro-RO"/>
        </w:rPr>
        <w:t>ti pentru proiectul „Eficientizare energetic</w:t>
      </w:r>
      <w:r>
        <w:rPr>
          <w:rFonts w:ascii="Times New Roman" w:hAnsi="Times New Roman" w:cs="Times New Roman"/>
          <w:sz w:val="28"/>
          <w:szCs w:val="28"/>
          <w:lang w:val="ro-RO"/>
        </w:rPr>
        <w:t>a</w:t>
      </w:r>
      <w:r w:rsidRPr="00FF3D17">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FF3D1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ti –  Lot 3” – transmitere spre semnare si discu</w:t>
      </w:r>
      <w:r>
        <w:rPr>
          <w:rFonts w:ascii="Times New Roman" w:hAnsi="Times New Roman" w:cs="Times New Roman"/>
          <w:sz w:val="28"/>
          <w:szCs w:val="28"/>
          <w:lang w:val="ro-RO"/>
        </w:rPr>
        <w:t>t</w:t>
      </w:r>
      <w:r w:rsidRPr="00FF3D17">
        <w:rPr>
          <w:rFonts w:ascii="Times New Roman" w:hAnsi="Times New Roman" w:cs="Times New Roman"/>
          <w:sz w:val="28"/>
          <w:szCs w:val="28"/>
          <w:lang w:val="ro-RO"/>
        </w:rPr>
        <w:t>ii cu managementul proiectului</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Scanare documente pentru Cererea de rambursare 1 pentru</w:t>
      </w:r>
      <w:r>
        <w:rPr>
          <w:rFonts w:ascii="Times New Roman" w:hAnsi="Times New Roman" w:cs="Times New Roman"/>
          <w:sz w:val="28"/>
          <w:szCs w:val="28"/>
          <w:lang w:val="ro-RO"/>
        </w:rPr>
        <w:t xml:space="preserve"> </w:t>
      </w:r>
      <w:r w:rsidRPr="00FF3D17">
        <w:rPr>
          <w:rFonts w:ascii="Times New Roman" w:hAnsi="Times New Roman" w:cs="Times New Roman"/>
          <w:sz w:val="28"/>
          <w:szCs w:val="28"/>
          <w:lang w:val="ro-RO"/>
        </w:rPr>
        <w:t>proiectul „Construire gradinita cu program prelungit pe str. Postei nr. 23”</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Semnare Act aditional nr</w:t>
      </w:r>
      <w:r>
        <w:rPr>
          <w:rFonts w:ascii="Times New Roman" w:hAnsi="Times New Roman" w:cs="Times New Roman"/>
          <w:sz w:val="28"/>
          <w:szCs w:val="28"/>
          <w:lang w:val="ro-RO"/>
        </w:rPr>
        <w:t>. 1</w:t>
      </w:r>
      <w:r w:rsidRPr="00FF3D17">
        <w:rPr>
          <w:rFonts w:ascii="Times New Roman" w:hAnsi="Times New Roman" w:cs="Times New Roman"/>
          <w:sz w:val="28"/>
          <w:szCs w:val="28"/>
          <w:lang w:val="ro-RO"/>
        </w:rPr>
        <w:t xml:space="preserve"> la contractul de management pentru proiectul</w:t>
      </w:r>
      <w:r>
        <w:rPr>
          <w:rFonts w:ascii="Times New Roman" w:hAnsi="Times New Roman" w:cs="Times New Roman"/>
          <w:sz w:val="28"/>
          <w:szCs w:val="28"/>
          <w:lang w:val="ro-RO"/>
        </w:rPr>
        <w:t xml:space="preserve"> „Eficientizare energetica blocuri i</w:t>
      </w:r>
      <w:r w:rsidRPr="00FF3D1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Inregistrare/scanare/transmitere catre</w:t>
      </w:r>
      <w:r>
        <w:rPr>
          <w:rFonts w:ascii="Times New Roman" w:hAnsi="Times New Roman" w:cs="Times New Roman"/>
          <w:sz w:val="28"/>
          <w:szCs w:val="28"/>
          <w:lang w:val="ro-RO"/>
        </w:rPr>
        <w:t xml:space="preserve"> </w:t>
      </w:r>
      <w:r w:rsidRPr="00FF3D17">
        <w:rPr>
          <w:rFonts w:ascii="Times New Roman" w:hAnsi="Times New Roman" w:cs="Times New Roman"/>
          <w:sz w:val="28"/>
          <w:szCs w:val="28"/>
          <w:lang w:val="ro-RO"/>
        </w:rPr>
        <w:t xml:space="preserve">managementul proiectului raspunsul la </w:t>
      </w:r>
      <w:r>
        <w:rPr>
          <w:rFonts w:ascii="Times New Roman" w:hAnsi="Times New Roman" w:cs="Times New Roman"/>
          <w:sz w:val="28"/>
          <w:szCs w:val="28"/>
          <w:lang w:val="ro-RO"/>
        </w:rPr>
        <w:t>solicitarea de</w:t>
      </w:r>
      <w:r w:rsidRPr="00FF3D17">
        <w:rPr>
          <w:rFonts w:ascii="Times New Roman" w:hAnsi="Times New Roman" w:cs="Times New Roman"/>
          <w:sz w:val="28"/>
          <w:szCs w:val="28"/>
          <w:lang w:val="ro-RO"/>
        </w:rPr>
        <w:t xml:space="preserve"> prelungire pe o perioada de maxim 60 de zile a termenului necesar in vederea finalizarii verificarii proiectelor tehnice, precum si a demararii procedurii principale de achizitie pentru proiectele „Eficientizare consumuri energetice in municipiul Ploie</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ti – sistem iluminat pu</w:t>
      </w:r>
      <w:r>
        <w:rPr>
          <w:rFonts w:ascii="Times New Roman" w:hAnsi="Times New Roman" w:cs="Times New Roman"/>
          <w:sz w:val="28"/>
          <w:szCs w:val="28"/>
          <w:lang w:val="ro-RO"/>
        </w:rPr>
        <w:t>blic traseu tramvai 101 si 102”;</w:t>
      </w:r>
    </w:p>
    <w:p w:rsidR="00606645" w:rsidRPr="00FF3D17" w:rsidRDefault="00606645" w:rsidP="00606645">
      <w:pPr>
        <w:pStyle w:val="Listparagraf"/>
        <w:numPr>
          <w:ilvl w:val="0"/>
          <w:numId w:val="1"/>
        </w:numPr>
        <w:spacing w:after="0" w:line="240" w:lineRule="auto"/>
        <w:ind w:left="720"/>
        <w:jc w:val="both"/>
        <w:rPr>
          <w:rFonts w:ascii="Times New Roman" w:hAnsi="Times New Roman" w:cs="Times New Roman"/>
          <w:sz w:val="28"/>
          <w:szCs w:val="28"/>
          <w:lang w:val="ro-RO"/>
        </w:rPr>
      </w:pPr>
      <w:r w:rsidRPr="00FF3D17">
        <w:rPr>
          <w:rFonts w:ascii="Times New Roman" w:hAnsi="Times New Roman" w:cs="Times New Roman"/>
          <w:sz w:val="28"/>
          <w:szCs w:val="28"/>
          <w:lang w:val="ro-RO"/>
        </w:rPr>
        <w:t>Referate de necesitate pentru achizitia serviciilor de audit economic pentru proiectele „Eficientizare consumuri energetice in municipiul Ploie</w:t>
      </w:r>
      <w:r>
        <w:rPr>
          <w:rFonts w:ascii="Times New Roman" w:hAnsi="Times New Roman" w:cs="Times New Roman"/>
          <w:sz w:val="28"/>
          <w:szCs w:val="28"/>
          <w:lang w:val="ro-RO"/>
        </w:rPr>
        <w:t>s</w:t>
      </w:r>
      <w:r w:rsidRPr="00FF3D17">
        <w:rPr>
          <w:rFonts w:ascii="Times New Roman" w:hAnsi="Times New Roman" w:cs="Times New Roman"/>
          <w:sz w:val="28"/>
          <w:szCs w:val="28"/>
          <w:lang w:val="ro-RO"/>
        </w:rPr>
        <w:t>ti – sistem iluminat pu</w:t>
      </w:r>
      <w:r>
        <w:rPr>
          <w:rFonts w:ascii="Times New Roman" w:hAnsi="Times New Roman" w:cs="Times New Roman"/>
          <w:sz w:val="28"/>
          <w:szCs w:val="28"/>
          <w:lang w:val="ro-RO"/>
        </w:rPr>
        <w:t>blic traseu tramvai 101 si 102”;</w:t>
      </w:r>
    </w:p>
    <w:p w:rsidR="00606645" w:rsidRPr="00FB0A89"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FB0A89">
        <w:rPr>
          <w:rFonts w:ascii="Times New Roman" w:hAnsi="Times New Roman" w:cs="Times New Roman"/>
          <w:sz w:val="28"/>
          <w:szCs w:val="28"/>
          <w:lang w:val="ro-RO"/>
        </w:rPr>
        <w:t xml:space="preserve"> notificare pentru schimbare UIP si opera</w:t>
      </w:r>
      <w:r>
        <w:rPr>
          <w:rFonts w:ascii="Times New Roman" w:hAnsi="Times New Roman" w:cs="Times New Roman"/>
          <w:sz w:val="28"/>
          <w:szCs w:val="28"/>
          <w:lang w:val="ro-RO"/>
        </w:rPr>
        <w:t>re</w:t>
      </w:r>
      <w:r w:rsidRPr="00FB0A89">
        <w:rPr>
          <w:rFonts w:ascii="Times New Roman" w:hAnsi="Times New Roman" w:cs="Times New Roman"/>
          <w:sz w:val="28"/>
          <w:szCs w:val="28"/>
          <w:lang w:val="ro-RO"/>
        </w:rPr>
        <w:t xml:space="preserve"> modificari</w:t>
      </w:r>
      <w:r>
        <w:rPr>
          <w:rFonts w:ascii="Times New Roman" w:hAnsi="Times New Roman" w:cs="Times New Roman"/>
          <w:sz w:val="28"/>
          <w:szCs w:val="28"/>
          <w:lang w:val="ro-RO"/>
        </w:rPr>
        <w:t xml:space="preserve"> </w:t>
      </w:r>
      <w:r w:rsidRPr="00FB0A89">
        <w:rPr>
          <w:rFonts w:ascii="Times New Roman" w:hAnsi="Times New Roman" w:cs="Times New Roman"/>
          <w:sz w:val="28"/>
          <w:szCs w:val="28"/>
          <w:lang w:val="ro-RO"/>
        </w:rPr>
        <w:t xml:space="preserve">in MySmis in cadrul proiectului </w:t>
      </w:r>
      <w:r>
        <w:rPr>
          <w:rFonts w:ascii="Times New Roman" w:hAnsi="Times New Roman" w:cs="Times New Roman"/>
          <w:sz w:val="28"/>
          <w:szCs w:val="28"/>
          <w:lang w:val="ro-RO"/>
        </w:rPr>
        <w:t>„</w:t>
      </w:r>
      <w:r w:rsidRPr="00FB0A89">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FB0A89">
        <w:rPr>
          <w:rFonts w:ascii="Times New Roman" w:hAnsi="Times New Roman" w:cs="Times New Roman"/>
          <w:sz w:val="28"/>
          <w:szCs w:val="28"/>
          <w:lang w:val="ro-RO"/>
        </w:rPr>
        <w:t xml:space="preserve"> cod proiect 127261 privind sedinta online </w:t>
      </w:r>
      <w:r>
        <w:rPr>
          <w:rFonts w:ascii="Times New Roman" w:hAnsi="Times New Roman" w:cs="Times New Roman"/>
          <w:sz w:val="28"/>
          <w:szCs w:val="28"/>
          <w:lang w:val="ro-RO"/>
        </w:rPr>
        <w:t>din data de 29.10.2020;</w:t>
      </w:r>
    </w:p>
    <w:p w:rsidR="00606645" w:rsidRPr="004B3204"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sidRPr="004B3204">
        <w:rPr>
          <w:rFonts w:ascii="Times New Roman" w:hAnsi="Times New Roman" w:cs="Times New Roman"/>
          <w:sz w:val="28"/>
          <w:szCs w:val="28"/>
          <w:lang w:val="ro-RO"/>
        </w:rPr>
        <w:t xml:space="preserve">Deplasari zilnice la sediul Faxmedia pentru cursul de formare profesionala pentru proiectul </w:t>
      </w:r>
      <w:r>
        <w:rPr>
          <w:rFonts w:ascii="Times New Roman" w:hAnsi="Times New Roman" w:cs="Times New Roman"/>
          <w:sz w:val="28"/>
          <w:szCs w:val="28"/>
          <w:lang w:val="ro-RO"/>
        </w:rPr>
        <w:t>„</w:t>
      </w:r>
      <w:r w:rsidRPr="004B3204">
        <w:rPr>
          <w:rFonts w:ascii="Times New Roman" w:hAnsi="Times New Roman" w:cs="Times New Roman"/>
          <w:sz w:val="28"/>
          <w:szCs w:val="28"/>
          <w:lang w:val="ro-RO"/>
        </w:rPr>
        <w:t>Solu</w:t>
      </w:r>
      <w:r>
        <w:rPr>
          <w:rFonts w:ascii="Times New Roman" w:hAnsi="Times New Roman" w:cs="Times New Roman"/>
          <w:sz w:val="28"/>
          <w:szCs w:val="28"/>
          <w:lang w:val="ro-RO"/>
        </w:rPr>
        <w:t>t</w:t>
      </w:r>
      <w:r w:rsidRPr="004B3204">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4B3204">
        <w:rPr>
          <w:rFonts w:ascii="Times New Roman" w:hAnsi="Times New Roman" w:cs="Times New Roman"/>
          <w:sz w:val="28"/>
          <w:szCs w:val="28"/>
          <w:lang w:val="ro-RO"/>
        </w:rPr>
        <w:t>ii administrative, cre</w:t>
      </w:r>
      <w:r>
        <w:rPr>
          <w:rFonts w:ascii="Times New Roman" w:hAnsi="Times New Roman" w:cs="Times New Roman"/>
          <w:sz w:val="28"/>
          <w:szCs w:val="28"/>
          <w:lang w:val="ro-RO"/>
        </w:rPr>
        <w:t>sterea competent</w:t>
      </w:r>
      <w:r w:rsidRPr="004B3204">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4B3204">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4B3204">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4B3204">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sti”;</w:t>
      </w:r>
    </w:p>
    <w:p w:rsidR="00606645" w:rsidRPr="004B3204"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4B3204">
        <w:rPr>
          <w:rFonts w:ascii="Times New Roman" w:hAnsi="Times New Roman" w:cs="Times New Roman"/>
          <w:sz w:val="28"/>
          <w:szCs w:val="28"/>
          <w:lang w:val="ro-RO"/>
        </w:rPr>
        <w:t xml:space="preserve"> adrese si discutii cu Directia Generala Urbanism, Serviciul Informatica, Serviciul Buget, Directia Comunicare privind inscrierea a 10 persoane din grupul tinta la cursurile de formare profecionala in cadrul proiectului </w:t>
      </w:r>
      <w:r>
        <w:rPr>
          <w:rFonts w:ascii="Times New Roman" w:hAnsi="Times New Roman" w:cs="Times New Roman"/>
          <w:sz w:val="28"/>
          <w:szCs w:val="28"/>
          <w:lang w:val="ro-RO"/>
        </w:rPr>
        <w:t>„</w:t>
      </w:r>
      <w:r w:rsidRPr="004B3204">
        <w:rPr>
          <w:rFonts w:ascii="Times New Roman" w:hAnsi="Times New Roman" w:cs="Times New Roman"/>
          <w:sz w:val="28"/>
          <w:szCs w:val="28"/>
          <w:lang w:val="ro-RO"/>
        </w:rPr>
        <w:t>Solu</w:t>
      </w:r>
      <w:r>
        <w:rPr>
          <w:rFonts w:ascii="Times New Roman" w:hAnsi="Times New Roman" w:cs="Times New Roman"/>
          <w:sz w:val="28"/>
          <w:szCs w:val="28"/>
          <w:lang w:val="ro-RO"/>
        </w:rPr>
        <w:t>t</w:t>
      </w:r>
      <w:r w:rsidRPr="004B3204">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 xml:space="preserve">atii </w:t>
      </w:r>
      <w:r>
        <w:rPr>
          <w:rFonts w:ascii="Times New Roman" w:hAnsi="Times New Roman" w:cs="Times New Roman"/>
          <w:sz w:val="28"/>
          <w:szCs w:val="28"/>
          <w:lang w:val="ro-RO"/>
        </w:rPr>
        <w:lastRenderedPageBreak/>
        <w:t>administrative, cresterea competent</w:t>
      </w:r>
      <w:r w:rsidRPr="004B3204">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4B3204">
        <w:rPr>
          <w:rFonts w:ascii="Times New Roman" w:hAnsi="Times New Roman" w:cs="Times New Roman"/>
          <w:sz w:val="28"/>
          <w:szCs w:val="28"/>
          <w:lang w:val="ro-RO"/>
        </w:rPr>
        <w:t>i a nivelului de calitate a</w:t>
      </w:r>
      <w:r>
        <w:rPr>
          <w:rFonts w:ascii="Times New Roman" w:hAnsi="Times New Roman" w:cs="Times New Roman"/>
          <w:sz w:val="28"/>
          <w:szCs w:val="28"/>
          <w:lang w:val="ro-RO"/>
        </w:rPr>
        <w:t xml:space="preserve"> serviciilor publice pentru cetat</w:t>
      </w:r>
      <w:r w:rsidRPr="004B3204">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4B3204">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4B3204">
        <w:rPr>
          <w:rFonts w:ascii="Times New Roman" w:hAnsi="Times New Roman" w:cs="Times New Roman"/>
          <w:sz w:val="28"/>
          <w:szCs w:val="28"/>
          <w:lang w:val="ro-RO"/>
        </w:rPr>
        <w:t>ti</w:t>
      </w:r>
      <w:r>
        <w:rPr>
          <w:rFonts w:ascii="Times New Roman" w:hAnsi="Times New Roman" w:cs="Times New Roman"/>
          <w:sz w:val="28"/>
          <w:szCs w:val="28"/>
          <w:lang w:val="ro-RO"/>
        </w:rPr>
        <w:t>”;</w:t>
      </w:r>
    </w:p>
    <w:p w:rsidR="00606645" w:rsidRPr="002B63BA"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sidRPr="002B63BA">
        <w:rPr>
          <w:rFonts w:ascii="Times New Roman" w:hAnsi="Times New Roman" w:cs="Times New Roman"/>
          <w:sz w:val="28"/>
          <w:szCs w:val="28"/>
          <w:lang w:val="ro-RO"/>
        </w:rPr>
        <w:t>Completarea tabelului centralizator cu datele transmise Institutia Prefectului Judetului Prahova cu cererile de rambursare pe proiecte POR 2014-2020</w:t>
      </w:r>
      <w:r>
        <w:rPr>
          <w:rFonts w:ascii="Times New Roman" w:hAnsi="Times New Roman" w:cs="Times New Roman"/>
          <w:sz w:val="28"/>
          <w:szCs w:val="28"/>
          <w:lang w:val="ro-RO"/>
        </w:rPr>
        <w:t>;</w:t>
      </w:r>
    </w:p>
    <w:p w:rsidR="00606645" w:rsidRPr="002B63BA"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sidRPr="002B63BA">
        <w:rPr>
          <w:rFonts w:ascii="Times New Roman" w:hAnsi="Times New Roman" w:cs="Times New Roman"/>
          <w:sz w:val="28"/>
          <w:szCs w:val="28"/>
          <w:lang w:val="ro-RO"/>
        </w:rPr>
        <w:t>Pregatire documentatii necesare intocmirii Cererii de rambursare nr. 1 pentru proiectul „REABILITARE BAZ</w:t>
      </w:r>
      <w:r>
        <w:rPr>
          <w:rFonts w:ascii="Times New Roman" w:hAnsi="Times New Roman" w:cs="Times New Roman"/>
          <w:sz w:val="28"/>
          <w:szCs w:val="28"/>
          <w:lang w:val="ro-RO"/>
        </w:rPr>
        <w:t>A</w:t>
      </w:r>
      <w:r w:rsidRPr="002B63B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2B63BA">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2B63BA">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2B63B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06645" w:rsidRPr="002B63BA"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sidRPr="002B63BA">
        <w:rPr>
          <w:rFonts w:ascii="Times New Roman" w:hAnsi="Times New Roman" w:cs="Times New Roman"/>
          <w:sz w:val="28"/>
          <w:szCs w:val="28"/>
          <w:lang w:val="ro-RO"/>
        </w:rPr>
        <w:t>Completarea datelor necesare in Raportul de progres nr. 2 privind transmiterea acestuia catre ADR Sud Muntenia pentru proiectul „</w:t>
      </w:r>
      <w:r>
        <w:rPr>
          <w:rFonts w:ascii="Times New Roman" w:hAnsi="Times New Roman" w:cs="Times New Roman"/>
          <w:sz w:val="28"/>
          <w:szCs w:val="28"/>
          <w:lang w:val="ro-RO"/>
        </w:rPr>
        <w:t>REABILITARE BAZA MATERIALA</w:t>
      </w:r>
      <w:r w:rsidRPr="002B63B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2B63BA">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2B63B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06645" w:rsidRPr="002B63BA" w:rsidRDefault="00606645" w:rsidP="00606645">
      <w:pPr>
        <w:pStyle w:val="Listparagraf"/>
        <w:numPr>
          <w:ilvl w:val="0"/>
          <w:numId w:val="21"/>
        </w:numPr>
        <w:spacing w:after="0" w:line="240" w:lineRule="auto"/>
        <w:jc w:val="both"/>
        <w:rPr>
          <w:rFonts w:ascii="Times New Roman" w:hAnsi="Times New Roman" w:cs="Times New Roman"/>
          <w:sz w:val="28"/>
          <w:szCs w:val="28"/>
          <w:lang w:val="ro-RO"/>
        </w:rPr>
      </w:pPr>
      <w:r w:rsidRPr="002B63BA">
        <w:rPr>
          <w:rFonts w:ascii="Times New Roman" w:hAnsi="Times New Roman" w:cs="Times New Roman"/>
          <w:sz w:val="28"/>
          <w:szCs w:val="28"/>
          <w:lang w:val="ro-RO"/>
        </w:rPr>
        <w:t>Discutii cu responsabili de achizitii publice si cel tehnic privind stadiul achizitiilor publice in desfasurare si estimarea finalizarii acestora pentru proiectul „REABILITARE BAZ</w:t>
      </w:r>
      <w:r>
        <w:rPr>
          <w:rFonts w:ascii="Times New Roman" w:hAnsi="Times New Roman" w:cs="Times New Roman"/>
          <w:sz w:val="28"/>
          <w:szCs w:val="28"/>
          <w:lang w:val="ro-RO"/>
        </w:rPr>
        <w:t>A</w:t>
      </w:r>
      <w:r w:rsidRPr="002B63B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2B63B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2B63BA">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2B63B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06645" w:rsidRPr="009A2B8A" w:rsidRDefault="00606645" w:rsidP="00606645">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1E02B3" w:rsidRDefault="001E02B3" w:rsidP="000603A4">
      <w:pPr>
        <w:spacing w:after="0" w:line="240" w:lineRule="auto"/>
        <w:jc w:val="both"/>
        <w:rPr>
          <w:rFonts w:ascii="Times New Roman" w:hAnsi="Times New Roman" w:cs="Times New Roman"/>
          <w:b/>
          <w:sz w:val="28"/>
          <w:szCs w:val="28"/>
        </w:rPr>
      </w:pPr>
    </w:p>
    <w:p w:rsidR="003328BB" w:rsidRDefault="00A237ED"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B83948">
        <w:rPr>
          <w:rFonts w:ascii="Times New Roman" w:hAnsi="Times New Roman" w:cs="Times New Roman"/>
          <w:b/>
          <w:sz w:val="28"/>
          <w:szCs w:val="28"/>
        </w:rPr>
        <w:t>6</w:t>
      </w:r>
      <w:r w:rsidR="00C25697">
        <w:rPr>
          <w:rFonts w:ascii="Times New Roman" w:hAnsi="Times New Roman" w:cs="Times New Roman"/>
          <w:b/>
          <w:sz w:val="28"/>
          <w:szCs w:val="28"/>
        </w:rPr>
        <w:t xml:space="preserve"> </w:t>
      </w:r>
      <w:r w:rsidR="005C08AA">
        <w:rPr>
          <w:rFonts w:ascii="Times New Roman" w:hAnsi="Times New Roman" w:cs="Times New Roman"/>
          <w:b/>
          <w:sz w:val="28"/>
          <w:szCs w:val="28"/>
        </w:rPr>
        <w:t>– 2</w:t>
      </w:r>
      <w:r w:rsidR="00B83948">
        <w:rPr>
          <w:rFonts w:ascii="Times New Roman" w:hAnsi="Times New Roman" w:cs="Times New Roman"/>
          <w:b/>
          <w:sz w:val="28"/>
          <w:szCs w:val="28"/>
        </w:rPr>
        <w:t>0</w:t>
      </w:r>
      <w:r w:rsidR="005C08AA">
        <w:rPr>
          <w:rFonts w:ascii="Times New Roman" w:hAnsi="Times New Roman" w:cs="Times New Roman"/>
          <w:b/>
          <w:sz w:val="28"/>
          <w:szCs w:val="28"/>
        </w:rPr>
        <w:t>.1</w:t>
      </w:r>
      <w:r w:rsidR="00B83948">
        <w:rPr>
          <w:rFonts w:ascii="Times New Roman" w:hAnsi="Times New Roman" w:cs="Times New Roman"/>
          <w:b/>
          <w:sz w:val="28"/>
          <w:szCs w:val="28"/>
        </w:rPr>
        <w:t>1</w:t>
      </w:r>
      <w:r w:rsidR="005C08AA">
        <w:rPr>
          <w:rFonts w:ascii="Times New Roman" w:hAnsi="Times New Roman" w:cs="Times New Roman"/>
          <w:b/>
          <w:sz w:val="28"/>
          <w:szCs w:val="28"/>
        </w:rPr>
        <w:t>.</w:t>
      </w:r>
      <w:r w:rsidR="00A0220F" w:rsidRPr="00A0220F">
        <w:rPr>
          <w:rFonts w:ascii="Times New Roman" w:hAnsi="Times New Roman" w:cs="Times New Roman"/>
          <w:b/>
          <w:sz w:val="28"/>
          <w:szCs w:val="28"/>
        </w:rPr>
        <w:t>2020</w:t>
      </w:r>
    </w:p>
    <w:p w:rsidR="009D289C" w:rsidRPr="00843637" w:rsidRDefault="001E02B3"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83948">
        <w:rPr>
          <w:rFonts w:ascii="Times New Roman" w:hAnsi="Times New Roman" w:cs="Times New Roman"/>
          <w:sz w:val="28"/>
          <w:szCs w:val="28"/>
          <w:lang w:val="ro-RO"/>
        </w:rPr>
        <w:t xml:space="preserve"> </w:t>
      </w:r>
      <w:r w:rsidR="009D289C">
        <w:rPr>
          <w:rFonts w:ascii="Times New Roman" w:hAnsi="Times New Roman" w:cs="Times New Roman"/>
          <w:sz w:val="28"/>
          <w:szCs w:val="28"/>
          <w:lang w:val="ro-RO"/>
        </w:rPr>
        <w:t>V</w:t>
      </w:r>
      <w:r w:rsidR="009D289C" w:rsidRPr="00843637">
        <w:rPr>
          <w:rFonts w:ascii="Times New Roman" w:hAnsi="Times New Roman" w:cs="Times New Roman"/>
          <w:sz w:val="28"/>
          <w:szCs w:val="28"/>
          <w:lang w:val="ro-RO"/>
        </w:rPr>
        <w:t>erificare cerere de finantare, calendar activitati, intocmire note de fundamentare, notificare pentru proiect „Investitii integrate si complementare in masuri de planificare strategice si masuri de simplificare la nivelul Municipiului“, discutii cu firma de prestare servicii pentru stabilire perioada desfasurare cursuri</w:t>
      </w:r>
      <w:r w:rsidR="009D289C">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43637">
        <w:rPr>
          <w:rFonts w:ascii="Times New Roman" w:hAnsi="Times New Roman" w:cs="Times New Roman"/>
          <w:sz w:val="28"/>
          <w:szCs w:val="28"/>
          <w:lang w:val="ro-RO"/>
        </w:rPr>
        <w:t>ntocmire adresa catre firma contractata pentru amanare curs</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43637">
        <w:rPr>
          <w:rFonts w:ascii="Times New Roman" w:hAnsi="Times New Roman" w:cs="Times New Roman"/>
          <w:sz w:val="28"/>
          <w:szCs w:val="28"/>
          <w:lang w:val="ro-RO"/>
        </w:rPr>
        <w:t>Intocmire anexa nr. 1 pentru  ADR Sud Muntenia pentru proiectele depuse sub forma de fise de proiect pe POAT – culegere si centralizare informatii</w:t>
      </w:r>
      <w:r>
        <w:rPr>
          <w:rFonts w:ascii="Times New Roman" w:hAnsi="Times New Roman" w:cs="Times New Roman"/>
          <w:sz w:val="28"/>
          <w:szCs w:val="28"/>
          <w:lang w:val="ro-RO"/>
        </w:rPr>
        <w:t>;</w:t>
      </w:r>
      <w:r w:rsidRPr="00843637">
        <w:rPr>
          <w:rFonts w:ascii="Times New Roman" w:hAnsi="Times New Roman" w:cs="Times New Roman"/>
          <w:sz w:val="28"/>
          <w:szCs w:val="28"/>
          <w:lang w:val="ro-RO"/>
        </w:rPr>
        <w:t xml:space="preserve"> </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43637">
        <w:rPr>
          <w:rFonts w:ascii="Times New Roman" w:hAnsi="Times New Roman" w:cs="Times New Roman"/>
          <w:sz w:val="28"/>
          <w:szCs w:val="28"/>
          <w:lang w:val="ro-RO"/>
        </w:rPr>
        <w:t>entralizare informatii pentru intocmire raspuns adresa referitoare stadiu proiecte finantate prin fonduri europene pentru Primar, viceprimar</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43637">
        <w:rPr>
          <w:rFonts w:ascii="Times New Roman" w:hAnsi="Times New Roman" w:cs="Times New Roman"/>
          <w:sz w:val="28"/>
          <w:szCs w:val="28"/>
          <w:lang w:val="ro-RO"/>
        </w:rPr>
        <w:t>Verificare documente, completare declaratii pentru cerere de rambursare nr. 2</w:t>
      </w:r>
      <w:r>
        <w:rPr>
          <w:rFonts w:ascii="Times New Roman" w:hAnsi="Times New Roman" w:cs="Times New Roman"/>
          <w:sz w:val="28"/>
          <w:szCs w:val="28"/>
          <w:lang w:val="ro-RO"/>
        </w:rPr>
        <w:t xml:space="preserve"> pentru proiectul </w:t>
      </w:r>
      <w:r w:rsidRPr="00843637">
        <w:rPr>
          <w:rFonts w:ascii="Times New Roman" w:hAnsi="Times New Roman" w:cs="Times New Roman"/>
          <w:sz w:val="28"/>
          <w:szCs w:val="28"/>
          <w:lang w:val="ro-RO"/>
        </w:rPr>
        <w:t>„CONSTRUIRE  GRADINITA  CU  PROGRAM PRELUNGIT,STRADA POSTEI NR.</w:t>
      </w:r>
      <w:r>
        <w:rPr>
          <w:rFonts w:ascii="Times New Roman" w:hAnsi="Times New Roman" w:cs="Times New Roman"/>
          <w:sz w:val="28"/>
          <w:szCs w:val="28"/>
          <w:lang w:val="ro-RO"/>
        </w:rPr>
        <w:t xml:space="preserve"> </w:t>
      </w:r>
      <w:r w:rsidRPr="0084363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43637">
        <w:rPr>
          <w:rFonts w:ascii="Times New Roman" w:hAnsi="Times New Roman" w:cs="Times New Roman"/>
          <w:sz w:val="28"/>
          <w:szCs w:val="28"/>
          <w:lang w:val="ro-RO"/>
        </w:rPr>
        <w:t>alcul sume pentru rectificare buget pentru proiectul „CONSTRUIRE  GRADINITA CU PROGRAM PRELUNGIT,</w:t>
      </w:r>
      <w:r>
        <w:rPr>
          <w:rFonts w:ascii="Times New Roman" w:hAnsi="Times New Roman" w:cs="Times New Roman"/>
          <w:sz w:val="28"/>
          <w:szCs w:val="28"/>
          <w:lang w:val="ro-RO"/>
        </w:rPr>
        <w:t xml:space="preserve"> </w:t>
      </w:r>
      <w:r w:rsidRPr="00843637">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843637">
        <w:rPr>
          <w:rFonts w:ascii="Times New Roman" w:hAnsi="Times New Roman" w:cs="Times New Roman"/>
          <w:sz w:val="28"/>
          <w:szCs w:val="28"/>
          <w:lang w:val="ro-RO"/>
        </w:rPr>
        <w:t>23, MUNICIPI</w:t>
      </w:r>
      <w:r>
        <w:rPr>
          <w:rFonts w:ascii="Times New Roman" w:hAnsi="Times New Roman" w:cs="Times New Roman"/>
          <w:sz w:val="28"/>
          <w:szCs w:val="28"/>
          <w:lang w:val="ro-RO"/>
        </w:rPr>
        <w:t>UL PLOIESTI</w:t>
      </w:r>
      <w:r w:rsidRPr="00843637">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43637">
        <w:rPr>
          <w:rFonts w:ascii="Times New Roman" w:hAnsi="Times New Roman" w:cs="Times New Roman"/>
          <w:sz w:val="28"/>
          <w:szCs w:val="28"/>
          <w:lang w:val="ro-RO"/>
        </w:rPr>
        <w:t>ntocmire notificare nr. 6, incarcare in Mysmis pentru proiect „CONSTRUIRE  GRADINITA CU PROGRAM PRELUNGIT,</w:t>
      </w:r>
      <w:r>
        <w:rPr>
          <w:rFonts w:ascii="Times New Roman" w:hAnsi="Times New Roman" w:cs="Times New Roman"/>
          <w:sz w:val="28"/>
          <w:szCs w:val="28"/>
          <w:lang w:val="ro-RO"/>
        </w:rPr>
        <w:t xml:space="preserve"> </w:t>
      </w:r>
      <w:r w:rsidRPr="00843637">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23, MUNICIPIUL PLOIESTI</w:t>
      </w:r>
      <w:r w:rsidRPr="00843637">
        <w:rPr>
          <w:rFonts w:ascii="Times New Roman" w:hAnsi="Times New Roman" w:cs="Times New Roman"/>
          <w:sz w:val="28"/>
          <w:szCs w:val="28"/>
          <w:lang w:val="ro-RO"/>
        </w:rPr>
        <w:t>”</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w:t>
      </w:r>
      <w:r w:rsidRPr="00843637">
        <w:rPr>
          <w:rFonts w:ascii="Times New Roman" w:hAnsi="Times New Roman" w:cs="Times New Roman"/>
          <w:sz w:val="28"/>
          <w:szCs w:val="28"/>
          <w:lang w:val="ro-RO"/>
        </w:rPr>
        <w:t>erificare sume proiecte pentru rectificare bugetara</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43637">
        <w:rPr>
          <w:rFonts w:ascii="Times New Roman" w:hAnsi="Times New Roman" w:cs="Times New Roman"/>
          <w:sz w:val="28"/>
          <w:szCs w:val="28"/>
          <w:lang w:val="ro-RO"/>
        </w:rPr>
        <w:t>articipare la video-conferinta ADR Sud Muntenia</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43637">
        <w:rPr>
          <w:rFonts w:ascii="Times New Roman" w:hAnsi="Times New Roman" w:cs="Times New Roman"/>
          <w:sz w:val="28"/>
          <w:szCs w:val="28"/>
          <w:lang w:val="ro-RO"/>
        </w:rPr>
        <w:t>articipare video – conferinta MFE</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43637">
        <w:rPr>
          <w:rFonts w:ascii="Times New Roman" w:hAnsi="Times New Roman" w:cs="Times New Roman"/>
          <w:sz w:val="28"/>
          <w:szCs w:val="28"/>
          <w:lang w:val="ro-RO"/>
        </w:rPr>
        <w:t>ompletare Raport de progres nr. 4, transmitere in Mysmis  pentru „CONSTRUIRE  GRADINITA CU PROGRAM PRELUNGIT,</w:t>
      </w:r>
      <w:r>
        <w:rPr>
          <w:rFonts w:ascii="Times New Roman" w:hAnsi="Times New Roman" w:cs="Times New Roman"/>
          <w:sz w:val="28"/>
          <w:szCs w:val="28"/>
          <w:lang w:val="ro-RO"/>
        </w:rPr>
        <w:t xml:space="preserve"> </w:t>
      </w:r>
      <w:r w:rsidRPr="00843637">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84363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9D289C" w:rsidRPr="00843637" w:rsidRDefault="009D289C" w:rsidP="009D289C">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843637">
        <w:rPr>
          <w:rFonts w:ascii="Times New Roman" w:hAnsi="Times New Roman" w:cs="Times New Roman"/>
          <w:sz w:val="28"/>
          <w:szCs w:val="28"/>
          <w:lang w:val="ro-RO"/>
        </w:rPr>
        <w:t>Verificare documente pentru raspuns la clarificari proiect Libertatii 2;</w:t>
      </w:r>
    </w:p>
    <w:p w:rsidR="009D289C" w:rsidRPr="00925287" w:rsidRDefault="009D289C" w:rsidP="009D289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5287">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09</w:t>
      </w:r>
      <w:r w:rsidRPr="00925287">
        <w:rPr>
          <w:rFonts w:ascii="Times New Roman" w:hAnsi="Times New Roman" w:cs="Times New Roman"/>
          <w:sz w:val="28"/>
          <w:szCs w:val="28"/>
          <w:lang w:val="ro-RO"/>
        </w:rPr>
        <w:t xml:space="preserve"> – </w:t>
      </w:r>
      <w:r>
        <w:rPr>
          <w:rFonts w:ascii="Times New Roman" w:hAnsi="Times New Roman" w:cs="Times New Roman"/>
          <w:sz w:val="28"/>
          <w:szCs w:val="28"/>
          <w:lang w:val="ro-RO"/>
        </w:rPr>
        <w:t>13</w:t>
      </w:r>
      <w:r w:rsidRPr="00925287">
        <w:rPr>
          <w:rFonts w:ascii="Times New Roman" w:hAnsi="Times New Roman" w:cs="Times New Roman"/>
          <w:sz w:val="28"/>
          <w:szCs w:val="28"/>
          <w:lang w:val="ro-RO"/>
        </w:rPr>
        <w:t>.1</w:t>
      </w:r>
      <w:r>
        <w:rPr>
          <w:rFonts w:ascii="Times New Roman" w:hAnsi="Times New Roman" w:cs="Times New Roman"/>
          <w:sz w:val="28"/>
          <w:szCs w:val="28"/>
          <w:lang w:val="ro-RO"/>
        </w:rPr>
        <w:t>1</w:t>
      </w:r>
      <w:r w:rsidRPr="00925287">
        <w:rPr>
          <w:rFonts w:ascii="Times New Roman" w:hAnsi="Times New Roman" w:cs="Times New Roman"/>
          <w:sz w:val="28"/>
          <w:szCs w:val="28"/>
          <w:lang w:val="ro-RO"/>
        </w:rPr>
        <w:t>.2020</w:t>
      </w:r>
      <w:r>
        <w:rPr>
          <w:rFonts w:ascii="Times New Roman" w:hAnsi="Times New Roman" w:cs="Times New Roman"/>
          <w:sz w:val="28"/>
          <w:szCs w:val="28"/>
          <w:lang w:val="ro-RO"/>
        </w:rPr>
        <w:t>;</w:t>
      </w:r>
    </w:p>
    <w:p w:rsidR="009D289C" w:rsidRPr="007877E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Notificare nr. 6 pentru ADR Sud Muntenia ref. modificare reprezentant legal proiect „Eficientizare Energetica Scoala Gimnaziala George Cosbuc”; redactare adresa inaintare notificare; discutii/corespondenta ofiter monitorizare ADR Sud Muntenia si consultant </w:t>
      </w:r>
      <w:r w:rsidRPr="007877E6">
        <w:rPr>
          <w:rFonts w:ascii="Times New Roman" w:hAnsi="Times New Roman" w:cs="Times New Roman"/>
          <w:sz w:val="28"/>
          <w:szCs w:val="28"/>
          <w:lang w:val="ro-RO"/>
        </w:rPr>
        <w:t>management - semnare electronica documente</w:t>
      </w:r>
      <w:r w:rsidRPr="00984E22">
        <w:rPr>
          <w:rFonts w:ascii="Times New Roman" w:hAnsi="Times New Roman" w:cs="Times New Roman"/>
          <w:sz w:val="28"/>
          <w:szCs w:val="28"/>
          <w:lang w:val="ro-RO"/>
        </w:rPr>
        <w:t>, solicitare notificare, semnare arhiva si</w:t>
      </w:r>
      <w:r w:rsidRPr="007877E6">
        <w:rPr>
          <w:rFonts w:ascii="Times New Roman" w:hAnsi="Times New Roman" w:cs="Times New Roman"/>
          <w:sz w:val="28"/>
          <w:szCs w:val="28"/>
          <w:lang w:val="ro-RO"/>
        </w:rPr>
        <w:t xml:space="preserve"> </w:t>
      </w:r>
      <w:r w:rsidRPr="00984E22">
        <w:rPr>
          <w:rFonts w:ascii="Times New Roman" w:hAnsi="Times New Roman" w:cs="Times New Roman"/>
          <w:sz w:val="28"/>
          <w:szCs w:val="28"/>
          <w:lang w:val="ro-RO"/>
        </w:rPr>
        <w:t xml:space="preserve">incarcare documente </w:t>
      </w:r>
      <w:r w:rsidRPr="007877E6">
        <w:rPr>
          <w:rFonts w:ascii="Times New Roman" w:hAnsi="Times New Roman" w:cs="Times New Roman"/>
          <w:sz w:val="28"/>
          <w:szCs w:val="28"/>
          <w:lang w:val="ro-RO"/>
        </w:rPr>
        <w:t>MYSMIS</w:t>
      </w:r>
      <w:r w:rsidRPr="00984E22">
        <w:rPr>
          <w:rFonts w:ascii="Times New Roman" w:hAnsi="Times New Roman" w:cs="Times New Roman"/>
          <w:sz w:val="28"/>
          <w:szCs w:val="28"/>
          <w:lang w:val="ro-RO"/>
        </w:rPr>
        <w:t>;</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CB157B">
        <w:rPr>
          <w:rFonts w:ascii="Times New Roman" w:hAnsi="Times New Roman" w:cs="Times New Roman"/>
          <w:sz w:val="28"/>
          <w:szCs w:val="28"/>
          <w:lang w:val="ro-RO"/>
        </w:rPr>
        <w:t xml:space="preserve">Redactare Notificare </w:t>
      </w:r>
      <w:r>
        <w:rPr>
          <w:rFonts w:ascii="Times New Roman" w:hAnsi="Times New Roman" w:cs="Times New Roman"/>
          <w:sz w:val="28"/>
          <w:szCs w:val="28"/>
          <w:lang w:val="ro-RO"/>
        </w:rPr>
        <w:t xml:space="preserve">nr. 3 </w:t>
      </w:r>
      <w:r w:rsidRPr="00CB157B">
        <w:rPr>
          <w:rFonts w:ascii="Times New Roman" w:hAnsi="Times New Roman" w:cs="Times New Roman"/>
          <w:sz w:val="28"/>
          <w:szCs w:val="28"/>
          <w:lang w:val="ro-RO"/>
        </w:rPr>
        <w:t>pentru ADR Sud Muntenia ref. modificare reprezentant legal proiect „Eficientizare Energetica Liceul Tehnologic 1 Mai – Sala de Sport”; redactare adresa inaintare notificare; discutii/corespondenta ofiter monitorizare ADR Sud Muntenia si consultant management</w:t>
      </w:r>
      <w:r w:rsidRPr="00822D4B">
        <w:rPr>
          <w:rFonts w:ascii="Times New Roman" w:hAnsi="Times New Roman" w:cs="Times New Roman"/>
          <w:sz w:val="28"/>
          <w:szCs w:val="28"/>
          <w:lang w:val="ro-RO"/>
        </w:rPr>
        <w:t xml:space="preserve"> </w:t>
      </w:r>
      <w:r w:rsidRPr="00984E22">
        <w:rPr>
          <w:rFonts w:ascii="Times New Roman" w:hAnsi="Times New Roman" w:cs="Times New Roman"/>
          <w:sz w:val="28"/>
          <w:szCs w:val="28"/>
          <w:lang w:val="ro-RO"/>
        </w:rPr>
        <w:t>- semnare electronica documente, solicitare notificare MYSMIS;</w:t>
      </w:r>
    </w:p>
    <w:p w:rsidR="009D289C" w:rsidRPr="00B57033" w:rsidRDefault="009D289C" w:rsidP="009D289C">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CB157B">
        <w:rPr>
          <w:rFonts w:ascii="Times New Roman" w:hAnsi="Times New Roman" w:cs="Times New Roman"/>
          <w:sz w:val="28"/>
          <w:szCs w:val="28"/>
          <w:lang w:val="ro-RO"/>
        </w:rPr>
        <w:t xml:space="preserve">Redactare Notificare </w:t>
      </w:r>
      <w:r>
        <w:rPr>
          <w:rFonts w:ascii="Times New Roman" w:hAnsi="Times New Roman" w:cs="Times New Roman"/>
          <w:sz w:val="28"/>
          <w:szCs w:val="28"/>
          <w:lang w:val="ro-RO"/>
        </w:rPr>
        <w:t xml:space="preserve">nr. 5 </w:t>
      </w:r>
      <w:r w:rsidRPr="00CB157B">
        <w:rPr>
          <w:rFonts w:ascii="Times New Roman" w:hAnsi="Times New Roman" w:cs="Times New Roman"/>
          <w:sz w:val="28"/>
          <w:szCs w:val="28"/>
          <w:lang w:val="ro-RO"/>
        </w:rPr>
        <w:t xml:space="preserve">pentru ADR Sud Muntenia ref. modificare reprezentant legal proiect „Eficientizare Energetica Liceul Tehnologic de Servicii Sfantul Apostol Andrei in Municipiul Ploiesti; redactare adresa inaintare notificare; discutii/corespondenta ofiter monitorizare ADR Sud Muntenia si consultant </w:t>
      </w:r>
      <w:r w:rsidRPr="00822D4B">
        <w:rPr>
          <w:rFonts w:ascii="Times New Roman" w:hAnsi="Times New Roman" w:cs="Times New Roman"/>
          <w:sz w:val="28"/>
          <w:szCs w:val="28"/>
          <w:lang w:val="ro-RO"/>
        </w:rPr>
        <w:t xml:space="preserve">management </w:t>
      </w:r>
      <w:r w:rsidRPr="00984E22">
        <w:rPr>
          <w:rFonts w:ascii="Times New Roman" w:hAnsi="Times New Roman" w:cs="Times New Roman"/>
          <w:sz w:val="28"/>
          <w:szCs w:val="28"/>
          <w:lang w:val="ro-RO"/>
        </w:rPr>
        <w:t>- semnare electronica documente, solicitare notificare</w:t>
      </w:r>
      <w:r>
        <w:rPr>
          <w:rFonts w:ascii="Times New Roman" w:hAnsi="Times New Roman" w:cs="Times New Roman"/>
          <w:sz w:val="28"/>
          <w:szCs w:val="28"/>
          <w:lang w:val="ro-RO"/>
        </w:rPr>
        <w:t xml:space="preserve"> </w:t>
      </w:r>
      <w:r w:rsidRPr="00984E22">
        <w:rPr>
          <w:rFonts w:ascii="Times New Roman" w:hAnsi="Times New Roman" w:cs="Times New Roman"/>
          <w:sz w:val="28"/>
          <w:szCs w:val="28"/>
          <w:lang w:val="ro-RO"/>
        </w:rPr>
        <w:t>MYSMIS;</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t xml:space="preserve">Raport privind durabilitatea investitiei </w:t>
      </w:r>
      <w:r w:rsidRPr="006E009D">
        <w:rPr>
          <w:rFonts w:ascii="Times New Roman" w:hAnsi="Times New Roman" w:cs="Times New Roman"/>
          <w:sz w:val="28"/>
          <w:szCs w:val="28"/>
          <w:lang w:val="ro-RO"/>
        </w:rPr>
        <w:t xml:space="preserve">„Realizarea Parcului Municipal </w:t>
      </w:r>
      <w:r w:rsidRPr="00984E22">
        <w:rPr>
          <w:rFonts w:ascii="Times New Roman" w:hAnsi="Times New Roman" w:cs="Times New Roman"/>
          <w:sz w:val="28"/>
          <w:szCs w:val="28"/>
          <w:lang w:val="ro-RO"/>
        </w:rPr>
        <w:t>Ploie</w:t>
      </w:r>
      <w:r>
        <w:rPr>
          <w:rFonts w:ascii="Times New Roman" w:hAnsi="Times New Roman" w:cs="Times New Roman"/>
          <w:sz w:val="28"/>
          <w:szCs w:val="28"/>
          <w:lang w:val="ro-RO"/>
        </w:rPr>
        <w:t>s</w:t>
      </w:r>
      <w:r w:rsidRPr="00984E22">
        <w:rPr>
          <w:rFonts w:ascii="Times New Roman" w:hAnsi="Times New Roman" w:cs="Times New Roman"/>
          <w:sz w:val="28"/>
          <w:szCs w:val="28"/>
          <w:lang w:val="ro-RO"/>
        </w:rPr>
        <w:t>ti Vest inclusiv a c</w:t>
      </w:r>
      <w:r>
        <w:rPr>
          <w:rFonts w:ascii="Times New Roman" w:hAnsi="Times New Roman" w:cs="Times New Roman"/>
          <w:sz w:val="28"/>
          <w:szCs w:val="28"/>
          <w:lang w:val="ro-RO"/>
        </w:rPr>
        <w:t>a</w:t>
      </w:r>
      <w:r w:rsidRPr="00984E22">
        <w:rPr>
          <w:rFonts w:ascii="Times New Roman" w:hAnsi="Times New Roman" w:cs="Times New Roman"/>
          <w:sz w:val="28"/>
          <w:szCs w:val="28"/>
          <w:lang w:val="ro-RO"/>
        </w:rPr>
        <w:t>ilo</w:t>
      </w:r>
      <w:r>
        <w:rPr>
          <w:rFonts w:ascii="Times New Roman" w:hAnsi="Times New Roman" w:cs="Times New Roman"/>
          <w:sz w:val="28"/>
          <w:szCs w:val="28"/>
          <w:lang w:val="ro-RO"/>
        </w:rPr>
        <w:t>r de acces s</w:t>
      </w:r>
      <w:r w:rsidRPr="00984E22">
        <w:rPr>
          <w:rFonts w:ascii="Times New Roman" w:hAnsi="Times New Roman" w:cs="Times New Roman"/>
          <w:sz w:val="28"/>
          <w:szCs w:val="28"/>
          <w:lang w:val="ro-RO"/>
        </w:rPr>
        <w:t>i a re</w:t>
      </w:r>
      <w:r>
        <w:rPr>
          <w:rFonts w:ascii="Times New Roman" w:hAnsi="Times New Roman" w:cs="Times New Roman"/>
          <w:sz w:val="28"/>
          <w:szCs w:val="28"/>
          <w:lang w:val="ro-RO"/>
        </w:rPr>
        <w:t>t</w:t>
      </w:r>
      <w:r w:rsidRPr="00984E22">
        <w:rPr>
          <w:rFonts w:ascii="Times New Roman" w:hAnsi="Times New Roman" w:cs="Times New Roman"/>
          <w:sz w:val="28"/>
          <w:szCs w:val="28"/>
          <w:lang w:val="ro-RO"/>
        </w:rPr>
        <w:t>elei edilitare specifice – Centru de Excelen</w:t>
      </w:r>
      <w:r>
        <w:rPr>
          <w:rFonts w:ascii="Times New Roman" w:hAnsi="Times New Roman" w:cs="Times New Roman"/>
          <w:sz w:val="28"/>
          <w:szCs w:val="28"/>
          <w:lang w:val="ro-RO"/>
        </w:rPr>
        <w:t>ta in Afaceri pentru Tinerii Intreprinza</w:t>
      </w:r>
      <w:r w:rsidRPr="00984E22">
        <w:rPr>
          <w:rFonts w:ascii="Times New Roman" w:hAnsi="Times New Roman" w:cs="Times New Roman"/>
          <w:sz w:val="28"/>
          <w:szCs w:val="28"/>
          <w:lang w:val="ro-RO"/>
        </w:rPr>
        <w:t>tori</w:t>
      </w:r>
      <w:r w:rsidRPr="006E009D">
        <w:rPr>
          <w:rFonts w:ascii="Times New Roman" w:hAnsi="Times New Roman" w:cs="Times New Roman"/>
          <w:sz w:val="28"/>
          <w:szCs w:val="28"/>
          <w:lang w:val="ro-RO"/>
        </w:rPr>
        <w:t>” la 4 ani de la finalizare implementare proiect</w:t>
      </w:r>
      <w:r>
        <w:rPr>
          <w:rFonts w:ascii="Times New Roman" w:hAnsi="Times New Roman" w:cs="Times New Roman"/>
          <w:sz w:val="28"/>
          <w:szCs w:val="28"/>
          <w:lang w:val="ro-RO"/>
        </w:rPr>
        <w:t xml:space="preserve"> </w:t>
      </w:r>
      <w:r w:rsidRPr="00984E22">
        <w:rPr>
          <w:rFonts w:ascii="Times New Roman" w:hAnsi="Times New Roman" w:cs="Times New Roman"/>
          <w:sz w:val="28"/>
          <w:szCs w:val="28"/>
          <w:lang w:val="ro-RO"/>
        </w:rPr>
        <w:t xml:space="preserve">si anexe; </w:t>
      </w:r>
    </w:p>
    <w:p w:rsidR="009D289C"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t>Completare „Anexa 19 – Declaratie eligibilitate” pentru Raport de durabilitate la 4 ani de la implementare proiect „Realizarea Parcului Municipal Ploiești Vest inclusiv a căilor de acces și a rețelei edilitare specifice – Centru de Excelență in Afaceri pentru Tinerii Întreprinzători”;</w:t>
      </w:r>
    </w:p>
    <w:p w:rsidR="009D289C" w:rsidRPr="00B57033"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B57033">
        <w:rPr>
          <w:rFonts w:ascii="Times New Roman" w:hAnsi="Times New Roman" w:cs="Times New Roman"/>
          <w:sz w:val="28"/>
          <w:szCs w:val="28"/>
          <w:lang w:val="ro-RO"/>
        </w:rPr>
        <w:t>Discutii/corespondenta ofiter ADR Sud Muntenia monitorizare proiect „Realizarea Parcului Municipal Ploiesti Vest inclusiv a cailor de acces si a retelei edilitare specifice – Centru de Excelenta in Afaceri pentru Tinerii Intreprinzatori” ref. raport durabilitate 4 ani si vizita monitorizare la 4 ani de la finalizare implementare;</w:t>
      </w:r>
      <w:r>
        <w:rPr>
          <w:rFonts w:ascii="Times New Roman" w:hAnsi="Times New Roman" w:cs="Times New Roman"/>
          <w:sz w:val="28"/>
          <w:szCs w:val="28"/>
          <w:lang w:val="ro-RO"/>
        </w:rPr>
        <w:t xml:space="preserve"> semnare electronica si transmitere documente;</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lastRenderedPageBreak/>
        <w:t>Discutii/corespondenta administrator Centru de Excelenta si responsabil tehnic ref. raspuns MLPDA la solicitare montare aparate de aer conditionat in cadrul obiectivului;</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t>Completare „Anexa 19 – Declaratie eligibilitate” pentru Raport de durabilitate la 4 ani de la implementare proiect „REABILITARE TERMICA BLOCURI IN MUNICIPIUL PLOIESTI BLOC 9B1B2 STR. BANESTI NR. 3, BLOC 9C STR. BANESTI NR. 1, BLOC 9D1D2 B-DUL REPUBLICII NR. 181, BLOC 9E STR. SINAII NR.2”;</w:t>
      </w:r>
    </w:p>
    <w:p w:rsidR="009D289C" w:rsidRPr="00472A22" w:rsidRDefault="009D289C" w:rsidP="009D289C">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984E22">
        <w:rPr>
          <w:rFonts w:ascii="Times New Roman" w:hAnsi="Times New Roman" w:cs="Times New Roman"/>
          <w:sz w:val="28"/>
          <w:szCs w:val="28"/>
          <w:lang w:val="ro-RO"/>
        </w:rPr>
        <w:t>Discutii</w:t>
      </w:r>
      <w:r>
        <w:rPr>
          <w:rFonts w:ascii="Times New Roman" w:hAnsi="Times New Roman" w:cs="Times New Roman"/>
          <w:sz w:val="28"/>
          <w:szCs w:val="28"/>
          <w:lang w:val="ro-RO"/>
        </w:rPr>
        <w:t>/corespondenta</w:t>
      </w:r>
      <w:r w:rsidRPr="00984E22">
        <w:rPr>
          <w:rFonts w:ascii="Times New Roman" w:hAnsi="Times New Roman" w:cs="Times New Roman"/>
          <w:sz w:val="28"/>
          <w:szCs w:val="28"/>
          <w:lang w:val="ro-RO"/>
        </w:rPr>
        <w:t xml:space="preserve"> ofiter ADR Sud Muntenia monitorizare proiect REABILITARE TERMICA BLOCURI IN MUNICIPIUL PLOIESTI BLOC 9B1B2 STR. BANESTI NR. 3, BLOC 9C STR. BANESTI NR. 1, BLOC 9D1D2 B-DUL REPUBLICII NR. 181, BLOC 9E STR. SINAII NR.2”ref. raport durabilitate 4 ani si vizita monitorizare la 4 ani de la finalizare implementare</w:t>
      </w:r>
      <w:r>
        <w:rPr>
          <w:rFonts w:ascii="Times New Roman" w:hAnsi="Times New Roman" w:cs="Times New Roman"/>
          <w:sz w:val="28"/>
          <w:szCs w:val="28"/>
          <w:lang w:val="ro-RO"/>
        </w:rPr>
        <w:t xml:space="preserve">; </w:t>
      </w:r>
      <w:r w:rsidRPr="00984E22">
        <w:rPr>
          <w:rFonts w:ascii="Times New Roman" w:hAnsi="Times New Roman" w:cs="Times New Roman"/>
          <w:sz w:val="28"/>
          <w:szCs w:val="28"/>
          <w:lang w:val="ro-RO"/>
        </w:rPr>
        <w:t>semnare electronica si transmitere documente</w:t>
      </w:r>
      <w:r w:rsidRPr="00984E22">
        <w:rPr>
          <w:rFonts w:ascii="Times New Roman" w:hAnsi="Times New Roman" w:cs="Times New Roman"/>
          <w:color w:val="2E74B5" w:themeColor="accent1" w:themeShade="BF"/>
          <w:sz w:val="28"/>
          <w:szCs w:val="28"/>
          <w:lang w:val="ro-RO"/>
        </w:rPr>
        <w:t>;</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verificare/</w:t>
      </w:r>
      <w:r w:rsidRPr="00984E22">
        <w:rPr>
          <w:rFonts w:ascii="Times New Roman" w:hAnsi="Times New Roman" w:cs="Times New Roman"/>
          <w:sz w:val="28"/>
          <w:szCs w:val="28"/>
          <w:lang w:val="ro-RO"/>
        </w:rPr>
        <w:t xml:space="preserve">modificare draft solicitare act aditional nr. 2 la contract de finantare proiect „Eficientizare Energetica Scoala Gimnaziala George </w:t>
      </w:r>
      <w:r w:rsidRPr="009A518C">
        <w:rPr>
          <w:rFonts w:ascii="Times New Roman" w:hAnsi="Times New Roman" w:cs="Times New Roman"/>
          <w:sz w:val="28"/>
          <w:szCs w:val="28"/>
          <w:lang w:val="ro-RO"/>
        </w:rPr>
        <w:t>Cosbuc”</w:t>
      </w:r>
      <w:r>
        <w:rPr>
          <w:rFonts w:ascii="Times New Roman" w:hAnsi="Times New Roman" w:cs="Times New Roman"/>
          <w:sz w:val="28"/>
          <w:szCs w:val="28"/>
          <w:lang w:val="ro-RO"/>
        </w:rPr>
        <w:t xml:space="preserve"> si anexe:</w:t>
      </w:r>
      <w:r w:rsidRPr="003F08F9">
        <w:rPr>
          <w:rFonts w:cs="Calibri"/>
          <w:sz w:val="24"/>
          <w:szCs w:val="24"/>
        </w:rPr>
        <w:t xml:space="preserve"> </w:t>
      </w:r>
      <w:r w:rsidRPr="00984E22">
        <w:rPr>
          <w:rFonts w:ascii="Times New Roman" w:hAnsi="Times New Roman" w:cs="Times New Roman"/>
          <w:sz w:val="28"/>
          <w:szCs w:val="28"/>
          <w:lang w:val="ro-RO"/>
        </w:rPr>
        <w:t xml:space="preserve">„Plan de achizitii”, „ Graficul activitatilor”, „Activitati previzionate”, </w:t>
      </w:r>
      <w:r>
        <w:rPr>
          <w:rFonts w:ascii="Times New Roman" w:hAnsi="Times New Roman" w:cs="Times New Roman"/>
          <w:sz w:val="28"/>
          <w:szCs w:val="28"/>
          <w:lang w:val="ro-RO"/>
        </w:rPr>
        <w:t>„</w:t>
      </w:r>
      <w:r w:rsidRPr="00984E22">
        <w:rPr>
          <w:rFonts w:ascii="Times New Roman" w:hAnsi="Times New Roman" w:cs="Times New Roman"/>
          <w:sz w:val="28"/>
          <w:szCs w:val="28"/>
          <w:lang w:val="ro-RO"/>
        </w:rPr>
        <w:t>Graficul cererilor de plata/rambursare”</w:t>
      </w:r>
      <w:r>
        <w:rPr>
          <w:rFonts w:ascii="Times New Roman" w:hAnsi="Times New Roman" w:cs="Times New Roman"/>
          <w:sz w:val="28"/>
          <w:szCs w:val="28"/>
          <w:lang w:val="ro-RO"/>
        </w:rPr>
        <w:t>; discutii/corespondenta consultant manager proiect;</w:t>
      </w:r>
    </w:p>
    <w:p w:rsidR="009D289C" w:rsidRPr="00447170"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t xml:space="preserve">Transmitere Raport de progres trimestrial proiect </w:t>
      </w:r>
      <w:r w:rsidRPr="00447170">
        <w:rPr>
          <w:rFonts w:ascii="Times New Roman" w:hAnsi="Times New Roman" w:cs="Times New Roman"/>
          <w:sz w:val="28"/>
          <w:szCs w:val="28"/>
          <w:lang w:val="ro-RO"/>
        </w:rPr>
        <w:t xml:space="preserve">„Eficientizare Energetica Scoala Gimnaziala George Cosbuc” </w:t>
      </w:r>
      <w:r w:rsidRPr="00984E22">
        <w:rPr>
          <w:rFonts w:ascii="Times New Roman" w:hAnsi="Times New Roman" w:cs="Times New Roman"/>
          <w:sz w:val="28"/>
          <w:szCs w:val="28"/>
          <w:lang w:val="ro-RO"/>
        </w:rPr>
        <w:t>si „Anexa – Conditii contractuale specifice” ofiter monitorizare</w:t>
      </w:r>
      <w:r w:rsidRPr="00447170">
        <w:rPr>
          <w:rFonts w:ascii="Times New Roman" w:hAnsi="Times New Roman" w:cs="Times New Roman"/>
          <w:sz w:val="28"/>
          <w:szCs w:val="28"/>
          <w:lang w:val="ro-RO"/>
        </w:rPr>
        <w:t xml:space="preserve"> ADR Sud Muntenia</w:t>
      </w:r>
      <w:r w:rsidRPr="00984E22">
        <w:rPr>
          <w:rFonts w:ascii="Times New Roman" w:hAnsi="Times New Roman" w:cs="Times New Roman"/>
          <w:sz w:val="28"/>
          <w:szCs w:val="28"/>
          <w:lang w:val="ro-RO"/>
        </w:rPr>
        <w:t>;</w:t>
      </w:r>
      <w:r w:rsidRPr="00447170">
        <w:rPr>
          <w:rFonts w:ascii="Times New Roman" w:hAnsi="Times New Roman" w:cs="Times New Roman"/>
          <w:sz w:val="28"/>
          <w:szCs w:val="28"/>
          <w:lang w:val="ro-RO"/>
        </w:rPr>
        <w:t xml:space="preserve"> </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Discutii/corespondenta ofiter monitorizare ADR Sud Muntenia, consultant management si membrii UIP „</w:t>
      </w:r>
      <w:r w:rsidRPr="00132DD8">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ref. stabilire/pregatire vizita monitorizare proiect; notificare vizita;</w:t>
      </w:r>
    </w:p>
    <w:p w:rsidR="009D289C" w:rsidRPr="00AA2E7C"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614A19">
        <w:rPr>
          <w:rFonts w:ascii="Times New Roman" w:hAnsi="Times New Roman" w:cs="Times New Roman"/>
          <w:sz w:val="28"/>
          <w:szCs w:val="28"/>
          <w:lang w:val="ro-RO"/>
        </w:rPr>
        <w:t>Discutii/corespondenta consultant management proiect</w:t>
      </w:r>
      <w:r>
        <w:rPr>
          <w:rFonts w:ascii="Times New Roman" w:hAnsi="Times New Roman" w:cs="Times New Roman"/>
          <w:sz w:val="28"/>
          <w:szCs w:val="28"/>
          <w:lang w:val="ro-RO"/>
        </w:rPr>
        <w:t>,</w:t>
      </w:r>
      <w:r w:rsidRPr="00614A19">
        <w:rPr>
          <w:rFonts w:ascii="Times New Roman" w:hAnsi="Times New Roman" w:cs="Times New Roman"/>
          <w:sz w:val="28"/>
          <w:szCs w:val="28"/>
          <w:lang w:val="ro-RO"/>
        </w:rPr>
        <w:t xml:space="preserve"> responsabil economic </w:t>
      </w:r>
      <w:r>
        <w:rPr>
          <w:rFonts w:ascii="Times New Roman" w:hAnsi="Times New Roman" w:cs="Times New Roman"/>
          <w:sz w:val="28"/>
          <w:szCs w:val="28"/>
          <w:lang w:val="ro-RO"/>
        </w:rPr>
        <w:t xml:space="preserve">si furnizor servicii publicitate </w:t>
      </w:r>
      <w:r w:rsidRPr="00614A19">
        <w:rPr>
          <w:rFonts w:ascii="Times New Roman" w:hAnsi="Times New Roman" w:cs="Times New Roman"/>
          <w:sz w:val="28"/>
          <w:szCs w:val="28"/>
          <w:lang w:val="ro-RO"/>
        </w:rPr>
        <w:t xml:space="preserve">ref. verificare, pregatire si </w:t>
      </w:r>
      <w:r w:rsidRPr="00984E22">
        <w:rPr>
          <w:rFonts w:ascii="Times New Roman" w:hAnsi="Times New Roman" w:cs="Times New Roman"/>
          <w:sz w:val="28"/>
          <w:szCs w:val="28"/>
          <w:lang w:val="ro-RO"/>
        </w:rPr>
        <w:t xml:space="preserve">transmitere documente pentru </w:t>
      </w:r>
      <w:r w:rsidRPr="00614A19">
        <w:rPr>
          <w:rFonts w:ascii="Times New Roman" w:hAnsi="Times New Roman" w:cs="Times New Roman"/>
          <w:sz w:val="28"/>
          <w:szCs w:val="28"/>
          <w:lang w:val="ro-RO"/>
        </w:rPr>
        <w:t xml:space="preserve">cerere de rambursare 2 proiect „Eficientizare Energetica Scoala Gimnaziala George Cosbuc”: </w:t>
      </w:r>
      <w:r w:rsidRPr="00984E22">
        <w:rPr>
          <w:rFonts w:ascii="Times New Roman" w:hAnsi="Times New Roman" w:cs="Times New Roman"/>
          <w:sz w:val="28"/>
          <w:szCs w:val="28"/>
          <w:lang w:val="ro-RO"/>
        </w:rPr>
        <w:t xml:space="preserve">formular CR, documente justificative, documente de plata, declaratii, etc; </w:t>
      </w:r>
      <w:r w:rsidRPr="00AA2E7C">
        <w:rPr>
          <w:rFonts w:ascii="Times New Roman" w:hAnsi="Times New Roman" w:cs="Times New Roman"/>
          <w:sz w:val="28"/>
          <w:szCs w:val="28"/>
          <w:lang w:val="ro-RO"/>
        </w:rPr>
        <w:t>demersuri</w:t>
      </w:r>
      <w:r>
        <w:rPr>
          <w:rFonts w:ascii="Times New Roman" w:hAnsi="Times New Roman" w:cs="Times New Roman"/>
          <w:color w:val="2E74B5" w:themeColor="accent1" w:themeShade="BF"/>
          <w:sz w:val="28"/>
          <w:szCs w:val="28"/>
          <w:lang w:val="ro-RO"/>
        </w:rPr>
        <w:t xml:space="preserve"> </w:t>
      </w:r>
      <w:r w:rsidRPr="00AA2E7C">
        <w:rPr>
          <w:rFonts w:ascii="Times New Roman" w:hAnsi="Times New Roman" w:cs="Times New Roman"/>
          <w:sz w:val="28"/>
          <w:szCs w:val="28"/>
          <w:lang w:val="ro-RO"/>
        </w:rPr>
        <w:t>semnare</w:t>
      </w:r>
      <w:r>
        <w:rPr>
          <w:rFonts w:ascii="Times New Roman" w:hAnsi="Times New Roman" w:cs="Times New Roman"/>
          <w:color w:val="2E74B5" w:themeColor="accent1" w:themeShade="BF"/>
          <w:sz w:val="28"/>
          <w:szCs w:val="28"/>
          <w:lang w:val="ro-RO"/>
        </w:rPr>
        <w:t xml:space="preserve"> </w:t>
      </w:r>
      <w:r w:rsidRPr="00AA2E7C">
        <w:rPr>
          <w:rFonts w:ascii="Times New Roman" w:hAnsi="Times New Roman" w:cs="Times New Roman"/>
          <w:sz w:val="28"/>
          <w:szCs w:val="28"/>
          <w:lang w:val="ro-RO"/>
        </w:rPr>
        <w:t>electronica documente si incarcare in MYSMIS;</w:t>
      </w:r>
    </w:p>
    <w:p w:rsidR="009D289C"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Serv. Juridic si consultant management proiect ref. contestatie Informare plata CR1 proiect „Eficientizare Energetica Scoala Gimnaziala George Cosbuc” si raspuns MLPDA;</w:t>
      </w:r>
    </w:p>
    <w:p w:rsidR="009D289C" w:rsidRPr="003109EB"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3109EB">
        <w:rPr>
          <w:rFonts w:ascii="Times New Roman" w:hAnsi="Times New Roman" w:cs="Times New Roman"/>
          <w:sz w:val="28"/>
          <w:szCs w:val="28"/>
          <w:lang w:val="ro-RO"/>
        </w:rPr>
        <w:t xml:space="preserve">Discutii/corespondenta Serv. Juridic ref. </w:t>
      </w:r>
      <w:r w:rsidRPr="00984E22">
        <w:rPr>
          <w:rFonts w:ascii="Times New Roman" w:hAnsi="Times New Roman" w:cs="Times New Roman"/>
          <w:sz w:val="28"/>
          <w:szCs w:val="28"/>
          <w:lang w:val="ro-RO"/>
        </w:rPr>
        <w:t xml:space="preserve">depunere contestatie </w:t>
      </w:r>
      <w:r w:rsidRPr="003109EB">
        <w:rPr>
          <w:rFonts w:ascii="Times New Roman" w:hAnsi="Times New Roman" w:cs="Times New Roman"/>
          <w:sz w:val="28"/>
          <w:szCs w:val="28"/>
          <w:lang w:val="ro-RO"/>
        </w:rPr>
        <w:t>Informare plata CR1 proiect „Eficientizare Energetica Liceul Tehnologic de servicii Sfantul Apostol Andrei in Municipiul Ploiesti”;</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lastRenderedPageBreak/>
        <w:t>Analizare raspuns DTI si SC Intergroup Engineering SRL ref. aplicare Ordonanta nr. 156/2020 pentru proiecte eficientizare energetica cladiri publice;</w:t>
      </w:r>
    </w:p>
    <w:p w:rsidR="009D289C"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t>Solicitare punct de vedere cu privire la Informarea de plata CR1 a MLPDA de la consultant management proiect „</w:t>
      </w:r>
      <w:r>
        <w:rPr>
          <w:rFonts w:ascii="Times New Roman" w:hAnsi="Times New Roman" w:cs="Times New Roman"/>
          <w:sz w:val="28"/>
          <w:szCs w:val="28"/>
          <w:lang w:val="ro-RO"/>
        </w:rPr>
        <w:t>Eficientizare Energetica Liceul Tehnologic 1 Mai – Sala de sport</w:t>
      </w:r>
      <w:r w:rsidRPr="00984E22">
        <w:rPr>
          <w:rFonts w:ascii="Times New Roman" w:hAnsi="Times New Roman" w:cs="Times New Roman"/>
          <w:sz w:val="28"/>
          <w:szCs w:val="28"/>
          <w:lang w:val="ro-RO"/>
        </w:rPr>
        <w:t>”</w:t>
      </w:r>
      <w:r>
        <w:rPr>
          <w:rFonts w:ascii="Times New Roman" w:hAnsi="Times New Roman" w:cs="Times New Roman"/>
          <w:sz w:val="28"/>
          <w:szCs w:val="28"/>
          <w:lang w:val="ro-RO"/>
        </w:rPr>
        <w:t>; discutii/corespondenta responsabil economic si responsabil achizitii publice;</w:t>
      </w:r>
    </w:p>
    <w:p w:rsidR="009D289C" w:rsidRPr="00984E22"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984E22">
        <w:rPr>
          <w:rFonts w:ascii="Times New Roman" w:hAnsi="Times New Roman" w:cs="Times New Roman"/>
          <w:sz w:val="28"/>
          <w:szCs w:val="28"/>
          <w:lang w:val="ro-RO"/>
        </w:rPr>
        <w:t>Redactare si transmitere adresa catre Serv. Juridic ref. formulare si transmitere contestatie cu privire la Informarea de plata CR1 a MLPDA proiect „Eficientizare Energetica Liceul Tehnologic 1 Mai – Sala de sport”;</w:t>
      </w:r>
    </w:p>
    <w:p w:rsidR="009D289C" w:rsidRPr="00E87F1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87F16">
        <w:rPr>
          <w:rFonts w:ascii="Times New Roman" w:hAnsi="Times New Roman" w:cs="Times New Roman"/>
          <w:sz w:val="28"/>
          <w:szCs w:val="28"/>
          <w:lang w:val="ro-RO"/>
        </w:rPr>
        <w:t>Pregatire C</w:t>
      </w:r>
      <w:r>
        <w:rPr>
          <w:rFonts w:ascii="Times New Roman" w:hAnsi="Times New Roman" w:cs="Times New Roman"/>
          <w:sz w:val="28"/>
          <w:szCs w:val="28"/>
          <w:lang w:val="ro-RO"/>
        </w:rPr>
        <w:t xml:space="preserve">erere de </w:t>
      </w:r>
      <w:r w:rsidRPr="00E87F16">
        <w:rPr>
          <w:rFonts w:ascii="Times New Roman" w:hAnsi="Times New Roman" w:cs="Times New Roman"/>
          <w:sz w:val="28"/>
          <w:szCs w:val="28"/>
          <w:lang w:val="ro-RO"/>
        </w:rPr>
        <w:t>R</w:t>
      </w:r>
      <w:r>
        <w:rPr>
          <w:rFonts w:ascii="Times New Roman" w:hAnsi="Times New Roman" w:cs="Times New Roman"/>
          <w:sz w:val="28"/>
          <w:szCs w:val="28"/>
          <w:lang w:val="ro-RO"/>
        </w:rPr>
        <w:t>ambursare nr.</w:t>
      </w:r>
      <w:r w:rsidRPr="00E87F16">
        <w:rPr>
          <w:rFonts w:ascii="Times New Roman" w:hAnsi="Times New Roman" w:cs="Times New Roman"/>
          <w:sz w:val="28"/>
          <w:szCs w:val="28"/>
          <w:lang w:val="ro-RO"/>
        </w:rPr>
        <w:t xml:space="preserve"> 2 „EFICIENTIZARE ENERGETICA COLEGIUL TEHNIC NATIONAL ALEXANDRU IOAN CUZA”</w:t>
      </w:r>
      <w:r>
        <w:rPr>
          <w:rFonts w:ascii="Times New Roman" w:hAnsi="Times New Roman" w:cs="Times New Roman"/>
          <w:sz w:val="28"/>
          <w:szCs w:val="28"/>
          <w:lang w:val="ro-RO"/>
        </w:rPr>
        <w:t>;</w:t>
      </w:r>
    </w:p>
    <w:p w:rsidR="009D289C" w:rsidRPr="00E87F1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87F16">
        <w:rPr>
          <w:rFonts w:ascii="Times New Roman" w:hAnsi="Times New Roman" w:cs="Times New Roman"/>
          <w:sz w:val="28"/>
          <w:szCs w:val="28"/>
          <w:lang w:val="ro-RO"/>
        </w:rPr>
        <w:t>Pregatire C</w:t>
      </w:r>
      <w:r>
        <w:rPr>
          <w:rFonts w:ascii="Times New Roman" w:hAnsi="Times New Roman" w:cs="Times New Roman"/>
          <w:sz w:val="28"/>
          <w:szCs w:val="28"/>
          <w:lang w:val="ro-RO"/>
        </w:rPr>
        <w:t xml:space="preserve">erere de </w:t>
      </w:r>
      <w:r w:rsidRPr="00E87F16">
        <w:rPr>
          <w:rFonts w:ascii="Times New Roman" w:hAnsi="Times New Roman" w:cs="Times New Roman"/>
          <w:sz w:val="28"/>
          <w:szCs w:val="28"/>
          <w:lang w:val="ro-RO"/>
        </w:rPr>
        <w:t>R</w:t>
      </w:r>
      <w:r>
        <w:rPr>
          <w:rFonts w:ascii="Times New Roman" w:hAnsi="Times New Roman" w:cs="Times New Roman"/>
          <w:sz w:val="28"/>
          <w:szCs w:val="28"/>
          <w:lang w:val="ro-RO"/>
        </w:rPr>
        <w:t>ambursare nr.</w:t>
      </w:r>
      <w:r w:rsidRPr="00E87F16">
        <w:rPr>
          <w:rFonts w:ascii="Times New Roman" w:hAnsi="Times New Roman" w:cs="Times New Roman"/>
          <w:sz w:val="28"/>
          <w:szCs w:val="28"/>
          <w:lang w:val="ro-RO"/>
        </w:rPr>
        <w:t xml:space="preserve"> 2 „EFICIENTIZARE ENERGETICA: -GRADINITA CU PROGRAM PRELUNGIT SFANTUL MUCENIC MINA”</w:t>
      </w:r>
      <w:r>
        <w:rPr>
          <w:rFonts w:ascii="Times New Roman" w:hAnsi="Times New Roman" w:cs="Times New Roman"/>
          <w:sz w:val="28"/>
          <w:szCs w:val="28"/>
          <w:lang w:val="ro-RO"/>
        </w:rPr>
        <w:t>;</w:t>
      </w:r>
    </w:p>
    <w:p w:rsidR="009D289C" w:rsidRPr="00E87F1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87F16">
        <w:rPr>
          <w:rFonts w:ascii="Times New Roman" w:hAnsi="Times New Roman" w:cs="Times New Roman"/>
          <w:sz w:val="28"/>
          <w:szCs w:val="28"/>
          <w:lang w:val="ro-RO"/>
        </w:rPr>
        <w:t xml:space="preserve">Notificare </w:t>
      </w:r>
      <w:r>
        <w:rPr>
          <w:rFonts w:ascii="Times New Roman" w:hAnsi="Times New Roman" w:cs="Times New Roman"/>
          <w:sz w:val="28"/>
          <w:szCs w:val="28"/>
          <w:lang w:val="ro-RO"/>
        </w:rPr>
        <w:t xml:space="preserve">nr. </w:t>
      </w:r>
      <w:r w:rsidRPr="00E87F16">
        <w:rPr>
          <w:rFonts w:ascii="Times New Roman" w:hAnsi="Times New Roman" w:cs="Times New Roman"/>
          <w:sz w:val="28"/>
          <w:szCs w:val="28"/>
          <w:lang w:val="ro-RO"/>
        </w:rPr>
        <w:t>4 „EFICIENTIZARE ENERGETICA COLEGIUL TEHNIC NATIONAL ALEXANDRU IOAN CUZA” schimbare reprezentant legal</w:t>
      </w:r>
      <w:r>
        <w:rPr>
          <w:rFonts w:ascii="Times New Roman" w:hAnsi="Times New Roman" w:cs="Times New Roman"/>
          <w:sz w:val="28"/>
          <w:szCs w:val="28"/>
          <w:lang w:val="ro-RO"/>
        </w:rPr>
        <w:t>;</w:t>
      </w:r>
    </w:p>
    <w:p w:rsidR="009D289C" w:rsidRPr="00E87F1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87F16">
        <w:rPr>
          <w:rFonts w:ascii="Times New Roman" w:hAnsi="Times New Roman" w:cs="Times New Roman"/>
          <w:sz w:val="28"/>
          <w:szCs w:val="28"/>
          <w:lang w:val="ro-RO"/>
        </w:rPr>
        <w:t xml:space="preserve">Notificare </w:t>
      </w:r>
      <w:r>
        <w:rPr>
          <w:rFonts w:ascii="Times New Roman" w:hAnsi="Times New Roman" w:cs="Times New Roman"/>
          <w:sz w:val="28"/>
          <w:szCs w:val="28"/>
          <w:lang w:val="ro-RO"/>
        </w:rPr>
        <w:t xml:space="preserve">nr. </w:t>
      </w:r>
      <w:r w:rsidRPr="00E87F16">
        <w:rPr>
          <w:rFonts w:ascii="Times New Roman" w:hAnsi="Times New Roman" w:cs="Times New Roman"/>
          <w:sz w:val="28"/>
          <w:szCs w:val="28"/>
          <w:lang w:val="ro-RO"/>
        </w:rPr>
        <w:t>3 "Eficientizare Energetica Gradinita cu program prelungit nr. 23 Municipiul Ploiesti” schimbare reprezentant legal</w:t>
      </w:r>
      <w:r>
        <w:rPr>
          <w:rFonts w:ascii="Times New Roman" w:hAnsi="Times New Roman" w:cs="Times New Roman"/>
          <w:sz w:val="28"/>
          <w:szCs w:val="28"/>
          <w:lang w:val="ro-RO"/>
        </w:rPr>
        <w:t>;</w:t>
      </w:r>
    </w:p>
    <w:p w:rsidR="009D289C" w:rsidRPr="00E87F1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87F16">
        <w:rPr>
          <w:rFonts w:ascii="Times New Roman" w:hAnsi="Times New Roman" w:cs="Times New Roman"/>
          <w:sz w:val="28"/>
          <w:szCs w:val="28"/>
          <w:lang w:val="ro-RO"/>
        </w:rPr>
        <w:t>Notificare „EFICIENTIZARE ENERGETICA: -</w:t>
      </w:r>
      <w:r>
        <w:rPr>
          <w:rFonts w:ascii="Times New Roman" w:hAnsi="Times New Roman" w:cs="Times New Roman"/>
          <w:sz w:val="28"/>
          <w:szCs w:val="28"/>
          <w:lang w:val="ro-RO"/>
        </w:rPr>
        <w:t xml:space="preserve"> </w:t>
      </w:r>
      <w:r w:rsidRPr="00E87F16">
        <w:rPr>
          <w:rFonts w:ascii="Times New Roman" w:hAnsi="Times New Roman" w:cs="Times New Roman"/>
          <w:sz w:val="28"/>
          <w:szCs w:val="28"/>
          <w:lang w:val="ro-RO"/>
        </w:rPr>
        <w:t>GRADINITA CU PROGRAM PRELUNGIT SFANTUL MUCENIC MINA” schimbare reprezentant legal</w:t>
      </w:r>
      <w:r>
        <w:rPr>
          <w:rFonts w:ascii="Times New Roman" w:hAnsi="Times New Roman" w:cs="Times New Roman"/>
          <w:sz w:val="28"/>
          <w:szCs w:val="28"/>
          <w:lang w:val="ro-RO"/>
        </w:rPr>
        <w:t>;</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F1566">
        <w:rPr>
          <w:rFonts w:ascii="Times New Roman" w:hAnsi="Times New Roman" w:cs="Times New Roman"/>
          <w:sz w:val="28"/>
          <w:szCs w:val="28"/>
          <w:lang w:val="ro-RO"/>
        </w:rPr>
        <w:t>iscutii si corespondenta cu reprezentantul firmei de formare profesionala pentru organizarea sesiunilor de instruire pentru proiectul “Soluții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5F1566">
        <w:rPr>
          <w:rFonts w:ascii="Times New Roman" w:hAnsi="Times New Roman" w:cs="Times New Roman"/>
          <w:sz w:val="28"/>
          <w:szCs w:val="28"/>
          <w:lang w:val="ro-RO"/>
        </w:rPr>
        <w:t>ti– ID 129737”;</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F1566">
        <w:rPr>
          <w:rFonts w:ascii="Times New Roman" w:hAnsi="Times New Roman" w:cs="Times New Roman"/>
          <w:sz w:val="28"/>
          <w:szCs w:val="28"/>
          <w:lang w:val="ro-RO"/>
        </w:rPr>
        <w:t>ealizare si transmitere lista participanti pentru  a patra sesiune de instruire pentru proiectul “Soluții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5F1566">
        <w:rPr>
          <w:rFonts w:ascii="Times New Roman" w:hAnsi="Times New Roman" w:cs="Times New Roman"/>
          <w:sz w:val="28"/>
          <w:szCs w:val="28"/>
          <w:lang w:val="ro-RO"/>
        </w:rPr>
        <w:t>ti– ID 129737”;</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F1566">
        <w:rPr>
          <w:rFonts w:ascii="Times New Roman" w:hAnsi="Times New Roman" w:cs="Times New Roman"/>
          <w:sz w:val="28"/>
          <w:szCs w:val="28"/>
          <w:lang w:val="ro-RO"/>
        </w:rPr>
        <w:t>inalizare documente aferente misunii de audit pentru Directia Relatii Internationale;</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F1566">
        <w:rPr>
          <w:rFonts w:ascii="Times New Roman" w:hAnsi="Times New Roman" w:cs="Times New Roman"/>
          <w:sz w:val="28"/>
          <w:szCs w:val="28"/>
          <w:lang w:val="ro-RO"/>
        </w:rPr>
        <w:t>inalizare si transmitere raport de durabilitate nr. 4 si anexe pentru proiectul „Schimbare destinaţie din cazarmă în cămin de bătrâni, recompartimentare interioară”;</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F1566">
        <w:rPr>
          <w:rFonts w:ascii="Times New Roman" w:hAnsi="Times New Roman" w:cs="Times New Roman"/>
          <w:sz w:val="28"/>
          <w:szCs w:val="28"/>
          <w:lang w:val="ro-RO"/>
        </w:rPr>
        <w:t>inalizare si incarcare in MySMIS declaratii de eligibilitate, angajament si TVA si raspuns la solicitarea de clarificari nr. 11 pentru proiectul “Reabilitarea, modernizarea şi dotarea LiceuluiTehnologic Sfantul Andrei”;</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N</w:t>
      </w:r>
      <w:r w:rsidRPr="005F1566">
        <w:rPr>
          <w:rFonts w:ascii="Times New Roman" w:hAnsi="Times New Roman" w:cs="Times New Roman"/>
          <w:sz w:val="28"/>
          <w:szCs w:val="28"/>
          <w:lang w:val="ro-RO"/>
        </w:rPr>
        <w:t>otificare privind modificarea reprezentantului legal pentru proiectul „Eficientizare energetica blocuri in Municipiul Ploiesti – Lot 1”;</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5F1566">
        <w:rPr>
          <w:rFonts w:ascii="Times New Roman" w:hAnsi="Times New Roman" w:cs="Times New Roman"/>
          <w:sz w:val="28"/>
          <w:szCs w:val="28"/>
          <w:lang w:val="ro-RO"/>
        </w:rPr>
        <w:t>otificare privind modificarea reprezentantului legal pentru proiectul „Eficientizare energetica blocuri in Municipiul Ploiesti – Lot 2”;</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5F1566">
        <w:rPr>
          <w:rFonts w:ascii="Times New Roman" w:hAnsi="Times New Roman" w:cs="Times New Roman"/>
          <w:sz w:val="28"/>
          <w:szCs w:val="28"/>
          <w:lang w:val="ro-RO"/>
        </w:rPr>
        <w:t>otificare privind modificarea reprezentantului legal pentru proiectul „Eficientizare energetica blocuri in Municipiul Ploiesti – Lot 4”;</w:t>
      </w:r>
    </w:p>
    <w:p w:rsidR="009D289C" w:rsidRPr="005F156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5F1566">
        <w:rPr>
          <w:rFonts w:ascii="Times New Roman" w:hAnsi="Times New Roman" w:cs="Times New Roman"/>
          <w:sz w:val="28"/>
          <w:szCs w:val="28"/>
          <w:lang w:val="ro-RO"/>
        </w:rPr>
        <w:t>otificare privind modificarea reprezentantului legal pentru proiectul “Reabilitarea, modernizarea şi dotarea LiceuluiTehnologic 1 Mai – Ploieşti”;</w:t>
      </w:r>
    </w:p>
    <w:p w:rsidR="009D289C" w:rsidRPr="00A31F3C"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A31F3C">
        <w:rPr>
          <w:rFonts w:ascii="Times New Roman" w:hAnsi="Times New Roman" w:cs="Times New Roman"/>
          <w:sz w:val="28"/>
          <w:szCs w:val="28"/>
          <w:lang w:val="ro-RO"/>
        </w:rPr>
        <w:t>Transmitere raspuns si documente aferente pentru solicitarea de clarificari nr. 1 la CR2 pentru proiectul „Eficientizare energetica blocuri in Municipiul Ploiesti – Lot 2”;</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Participare la cursul „Planificare strategic</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 organizat in cadrul  proiectului: „Solu</w:t>
      </w:r>
      <w:r>
        <w:rPr>
          <w:rFonts w:ascii="Times New Roman" w:hAnsi="Times New Roman" w:cs="Times New Roman"/>
          <w:sz w:val="28"/>
          <w:szCs w:val="28"/>
          <w:lang w:val="ro-RO"/>
        </w:rPr>
        <w:t>t</w:t>
      </w:r>
      <w:r w:rsidRPr="00483356">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483356">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terea compenten</w:t>
      </w:r>
      <w:r>
        <w:rPr>
          <w:rFonts w:ascii="Times New Roman" w:hAnsi="Times New Roman" w:cs="Times New Roman"/>
          <w:sz w:val="28"/>
          <w:szCs w:val="28"/>
          <w:lang w:val="ro-RO"/>
        </w:rPr>
        <w:t>telor s</w:t>
      </w:r>
      <w:r w:rsidRPr="00483356">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483356">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ti” finanț</w:t>
      </w:r>
      <w:r>
        <w:rPr>
          <w:rFonts w:ascii="Times New Roman" w:hAnsi="Times New Roman" w:cs="Times New Roman"/>
          <w:sz w:val="28"/>
          <w:szCs w:val="28"/>
          <w:lang w:val="ro-RO"/>
        </w:rPr>
        <w:t>at prin POCA;</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Discutii cu reponsabilul tehnic si responsabilul economic privind Nota de fundamentare pentru proiectul „Eficientizare consumuri</w:t>
      </w:r>
      <w:r>
        <w:rPr>
          <w:rFonts w:ascii="Times New Roman" w:hAnsi="Times New Roman" w:cs="Times New Roman"/>
          <w:sz w:val="28"/>
          <w:szCs w:val="28"/>
          <w:lang w:val="ro-RO"/>
        </w:rPr>
        <w:t xml:space="preserve"> energetice in municipiul Ploies</w:t>
      </w:r>
      <w:r w:rsidRPr="00483356">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Transmitere prin transferXL documente de la CR1 pentru proiectul „Asigurarea mobilit</w:t>
      </w:r>
      <w:r>
        <w:rPr>
          <w:rFonts w:ascii="Times New Roman" w:hAnsi="Times New Roman" w:cs="Times New Roman"/>
          <w:sz w:val="28"/>
          <w:szCs w:val="28"/>
          <w:lang w:val="ro-RO"/>
        </w:rPr>
        <w:t>at</w:t>
      </w:r>
      <w:r w:rsidRPr="00483356">
        <w:rPr>
          <w:rFonts w:ascii="Times New Roman" w:hAnsi="Times New Roman" w:cs="Times New Roman"/>
          <w:sz w:val="28"/>
          <w:szCs w:val="28"/>
          <w:lang w:val="ro-RO"/>
        </w:rPr>
        <w:t xml:space="preserve">ii traficului prin prelungirea legăturii rutiere </w:t>
      </w:r>
      <w:r>
        <w:rPr>
          <w:rFonts w:ascii="Times New Roman" w:hAnsi="Times New Roman" w:cs="Times New Roman"/>
          <w:sz w:val="28"/>
          <w:szCs w:val="28"/>
          <w:lang w:val="ro-RO"/>
        </w:rPr>
        <w:t>si de transport public i</w:t>
      </w:r>
      <w:r w:rsidRPr="00483356">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 xml:space="preserve">i Gara </w:t>
      </w:r>
      <w:r>
        <w:rPr>
          <w:rFonts w:ascii="Times New Roman" w:hAnsi="Times New Roman" w:cs="Times New Roman"/>
          <w:sz w:val="28"/>
          <w:szCs w:val="28"/>
          <w:lang w:val="ro-RO"/>
        </w:rPr>
        <w:t>d</w:t>
      </w:r>
      <w:r w:rsidRPr="00483356">
        <w:rPr>
          <w:rFonts w:ascii="Times New Roman" w:hAnsi="Times New Roman" w:cs="Times New Roman"/>
          <w:sz w:val="28"/>
          <w:szCs w:val="28"/>
          <w:lang w:val="ro-RO"/>
        </w:rPr>
        <w:t xml:space="preserve">e </w:t>
      </w:r>
      <w:r>
        <w:rPr>
          <w:rFonts w:ascii="Times New Roman" w:hAnsi="Times New Roman" w:cs="Times New Roman"/>
          <w:sz w:val="28"/>
          <w:szCs w:val="28"/>
          <w:lang w:val="ro-RO"/>
        </w:rPr>
        <w:t>Vest (strada Libertatii), inclusiv lucra</w:t>
      </w:r>
      <w:r w:rsidRPr="00483356">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483356">
        <w:rPr>
          <w:rFonts w:ascii="Times New Roman" w:hAnsi="Times New Roman" w:cs="Times New Roman"/>
          <w:sz w:val="28"/>
          <w:szCs w:val="28"/>
          <w:lang w:val="ro-RO"/>
        </w:rPr>
        <w:t>rilor – Etapa II</w:t>
      </w:r>
      <w:r>
        <w:rPr>
          <w:rFonts w:ascii="Times New Roman" w:hAnsi="Times New Roman" w:cs="Times New Roman"/>
          <w:sz w:val="28"/>
          <w:szCs w:val="28"/>
          <w:lang w:val="ro-RO"/>
        </w:rPr>
        <w:t>”</w:t>
      </w:r>
      <w:r w:rsidRPr="00483356">
        <w:rPr>
          <w:rFonts w:ascii="Times New Roman" w:hAnsi="Times New Roman" w:cs="Times New Roman"/>
          <w:sz w:val="28"/>
          <w:szCs w:val="28"/>
          <w:lang w:val="ro-RO"/>
        </w:rPr>
        <w:t xml:space="preserve"> pentru incarcare in modulul </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chizitii din MySmis – discutii c</w:t>
      </w:r>
      <w:r>
        <w:rPr>
          <w:rFonts w:ascii="Times New Roman" w:hAnsi="Times New Roman" w:cs="Times New Roman"/>
          <w:sz w:val="28"/>
          <w:szCs w:val="28"/>
          <w:lang w:val="ro-RO"/>
        </w:rPr>
        <w:t>u responsabil achizitii publice;</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Notificare</w:t>
      </w:r>
      <w:r>
        <w:rPr>
          <w:rFonts w:ascii="Times New Roman" w:hAnsi="Times New Roman" w:cs="Times New Roman"/>
          <w:sz w:val="28"/>
          <w:szCs w:val="28"/>
          <w:lang w:val="ro-RO"/>
        </w:rPr>
        <w:t xml:space="preserve"> nr.</w:t>
      </w:r>
      <w:r w:rsidRPr="00483356">
        <w:rPr>
          <w:rFonts w:ascii="Times New Roman" w:hAnsi="Times New Roman" w:cs="Times New Roman"/>
          <w:sz w:val="28"/>
          <w:szCs w:val="28"/>
          <w:lang w:val="ro-RO"/>
        </w:rPr>
        <w:t xml:space="preserve"> 3 pentru proiectul „Eficientizare energetic</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483356">
        <w:rPr>
          <w:rFonts w:ascii="Times New Roman" w:hAnsi="Times New Roman" w:cs="Times New Roman"/>
          <w:sz w:val="28"/>
          <w:szCs w:val="28"/>
          <w:lang w:val="ro-RO"/>
        </w:rPr>
        <w:t>ti –  Lot 3” si Notificarea nr. 4 pentru proiectele „Efic</w:t>
      </w:r>
      <w:r>
        <w:rPr>
          <w:rFonts w:ascii="Times New Roman" w:hAnsi="Times New Roman" w:cs="Times New Roman"/>
          <w:sz w:val="28"/>
          <w:szCs w:val="28"/>
          <w:lang w:val="ro-RO"/>
        </w:rPr>
        <w:t>ientizare consumuri energetice in municipiul Ploies</w:t>
      </w:r>
      <w:r w:rsidRPr="00483356">
        <w:rPr>
          <w:rFonts w:ascii="Times New Roman" w:hAnsi="Times New Roman" w:cs="Times New Roman"/>
          <w:sz w:val="28"/>
          <w:szCs w:val="28"/>
          <w:lang w:val="ro-RO"/>
        </w:rPr>
        <w:t>ti – sistem iluminat public traseu tramvai 101 și traseu tramvai 102”</w:t>
      </w:r>
      <w:r>
        <w:rPr>
          <w:rFonts w:ascii="Times New Roman" w:hAnsi="Times New Roman" w:cs="Times New Roman"/>
          <w:sz w:val="28"/>
          <w:szCs w:val="28"/>
          <w:lang w:val="ro-RO"/>
        </w:rPr>
        <w:t>; d</w:t>
      </w:r>
      <w:r w:rsidRPr="00483356">
        <w:rPr>
          <w:rFonts w:ascii="Times New Roman" w:hAnsi="Times New Roman" w:cs="Times New Roman"/>
          <w:sz w:val="28"/>
          <w:szCs w:val="28"/>
          <w:lang w:val="ro-RO"/>
        </w:rPr>
        <w:t>iscutii cu managementul proiectului „Eficientizare energetic</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483356">
        <w:rPr>
          <w:rFonts w:ascii="Times New Roman" w:hAnsi="Times New Roman" w:cs="Times New Roman"/>
          <w:sz w:val="28"/>
          <w:szCs w:val="28"/>
          <w:lang w:val="ro-RO"/>
        </w:rPr>
        <w:t>ti –  Lot 3”</w:t>
      </w:r>
      <w:r>
        <w:rPr>
          <w:rFonts w:ascii="Times New Roman" w:hAnsi="Times New Roman" w:cs="Times New Roman"/>
          <w:sz w:val="28"/>
          <w:szCs w:val="28"/>
          <w:lang w:val="ro-RO"/>
        </w:rPr>
        <w:t>, completare; transmitere spre incarcare in Mysmis;</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Discutii cu responsabil achizitii publice si managementul proiectului privind HCL-uri lipsa si diferente Op/plata conform HCl pentru proiectul „Asigurarea mobilit</w:t>
      </w:r>
      <w:r>
        <w:rPr>
          <w:rFonts w:ascii="Times New Roman" w:hAnsi="Times New Roman" w:cs="Times New Roman"/>
          <w:sz w:val="28"/>
          <w:szCs w:val="28"/>
          <w:lang w:val="ro-RO"/>
        </w:rPr>
        <w:t>at</w:t>
      </w:r>
      <w:r w:rsidRPr="00483356">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i de transport public</w:t>
      </w:r>
      <w:r>
        <w:rPr>
          <w:rFonts w:ascii="Times New Roman" w:hAnsi="Times New Roman" w:cs="Times New Roman"/>
          <w:sz w:val="28"/>
          <w:szCs w:val="28"/>
          <w:lang w:val="ro-RO"/>
        </w:rPr>
        <w:t xml:space="preserve"> i</w:t>
      </w:r>
      <w:r w:rsidRPr="00483356">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i</w:t>
      </w:r>
      <w:r>
        <w:rPr>
          <w:rFonts w:ascii="Times New Roman" w:hAnsi="Times New Roman" w:cs="Times New Roman"/>
          <w:sz w:val="28"/>
          <w:szCs w:val="28"/>
          <w:lang w:val="ro-RO"/>
        </w:rPr>
        <w:t xml:space="preserve"> Gara de V</w:t>
      </w:r>
      <w:r w:rsidRPr="00483356">
        <w:rPr>
          <w:rFonts w:ascii="Times New Roman" w:hAnsi="Times New Roman" w:cs="Times New Roman"/>
          <w:sz w:val="28"/>
          <w:szCs w:val="28"/>
          <w:lang w:val="ro-RO"/>
        </w:rPr>
        <w:t>est (strada Libert</w:t>
      </w:r>
      <w:r>
        <w:rPr>
          <w:rFonts w:ascii="Times New Roman" w:hAnsi="Times New Roman" w:cs="Times New Roman"/>
          <w:sz w:val="28"/>
          <w:szCs w:val="28"/>
          <w:lang w:val="ro-RO"/>
        </w:rPr>
        <w:t>at</w:t>
      </w:r>
      <w:r w:rsidRPr="00483356">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483356">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483356">
        <w:rPr>
          <w:rFonts w:ascii="Times New Roman" w:hAnsi="Times New Roman" w:cs="Times New Roman"/>
          <w:sz w:val="28"/>
          <w:szCs w:val="28"/>
          <w:lang w:val="ro-RO"/>
        </w:rPr>
        <w:t>rilor – Etapa II</w:t>
      </w:r>
      <w:r>
        <w:rPr>
          <w:rFonts w:ascii="Times New Roman" w:hAnsi="Times New Roman" w:cs="Times New Roman"/>
          <w:sz w:val="28"/>
          <w:szCs w:val="28"/>
          <w:lang w:val="ro-RO"/>
        </w:rPr>
        <w:t>”</w:t>
      </w:r>
      <w:r w:rsidRPr="00483356">
        <w:rPr>
          <w:rFonts w:ascii="Times New Roman" w:hAnsi="Times New Roman" w:cs="Times New Roman"/>
          <w:sz w:val="28"/>
          <w:szCs w:val="28"/>
          <w:lang w:val="ro-RO"/>
        </w:rPr>
        <w:t xml:space="preserve"> – transmitere raspuns achizitii publice</w:t>
      </w:r>
      <w:r>
        <w:rPr>
          <w:rFonts w:ascii="Times New Roman" w:hAnsi="Times New Roman" w:cs="Times New Roman"/>
          <w:sz w:val="28"/>
          <w:szCs w:val="28"/>
          <w:lang w:val="ro-RO"/>
        </w:rPr>
        <w:t>;</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Completare Anexa 19 -  Declarație privind menținerea criteriilor de eligibilitate a proiectelor pe perioada de valabilitate a contractelor de finantare  pentru raportul de durabilitate pentru anul 5 pentru proiectul „</w:t>
      </w:r>
      <w:ins w:id="0" w:author="Farcas Alina" w:date="2016-10-10T15:19:00Z">
        <w:r w:rsidRPr="00483356">
          <w:rPr>
            <w:rFonts w:ascii="Times New Roman" w:hAnsi="Times New Roman" w:cs="Times New Roman"/>
            <w:sz w:val="28"/>
            <w:szCs w:val="28"/>
            <w:lang w:val="ro-RO"/>
            <w:rPrChange w:id="1" w:author="Farcas Alina" w:date="2016-10-10T15:20:00Z">
              <w:rPr>
                <w:rFonts w:ascii="Trebuchet MS" w:hAnsi="Trebuchet MS" w:cs="Trebuchet MS"/>
                <w:b/>
                <w:bCs/>
              </w:rPr>
            </w:rPrChange>
          </w:rPr>
          <w:t>Cre</w:t>
        </w:r>
      </w:ins>
      <w:r>
        <w:rPr>
          <w:rFonts w:ascii="Times New Roman" w:hAnsi="Times New Roman" w:cs="Times New Roman"/>
          <w:sz w:val="28"/>
          <w:szCs w:val="28"/>
          <w:lang w:val="ro-RO"/>
        </w:rPr>
        <w:t>s</w:t>
      </w:r>
      <w:ins w:id="2" w:author="Farcas Alina" w:date="2016-10-10T15:19:00Z">
        <w:r w:rsidRPr="00483356">
          <w:rPr>
            <w:rFonts w:ascii="Times New Roman" w:hAnsi="Times New Roman" w:cs="Times New Roman"/>
            <w:sz w:val="28"/>
            <w:szCs w:val="28"/>
            <w:lang w:val="ro-RO"/>
            <w:rPrChange w:id="3" w:author="Farcas Alina" w:date="2016-10-10T15:20:00Z">
              <w:rPr>
                <w:rFonts w:ascii="Trebuchet MS" w:hAnsi="Trebuchet MS" w:cs="Trebuchet MS"/>
                <w:b/>
                <w:bCs/>
              </w:rPr>
            </w:rPrChange>
          </w:rPr>
          <w:t xml:space="preserve">terea </w:t>
        </w:r>
        <w:r w:rsidRPr="00483356">
          <w:rPr>
            <w:rFonts w:ascii="Times New Roman" w:hAnsi="Times New Roman" w:cs="Times New Roman"/>
            <w:sz w:val="28"/>
            <w:szCs w:val="28"/>
            <w:lang w:val="ro-RO"/>
            <w:rPrChange w:id="4" w:author="Farcas Alina" w:date="2016-10-10T15:20:00Z">
              <w:rPr>
                <w:rFonts w:ascii="Trebuchet MS" w:hAnsi="Trebuchet MS" w:cs="Trebuchet MS"/>
                <w:b/>
                <w:bCs/>
              </w:rPr>
            </w:rPrChange>
          </w:rPr>
          <w:lastRenderedPageBreak/>
          <w:t>mobilit</w:t>
        </w:r>
      </w:ins>
      <w:r>
        <w:rPr>
          <w:rFonts w:ascii="Times New Roman" w:hAnsi="Times New Roman" w:cs="Times New Roman"/>
          <w:sz w:val="28"/>
          <w:szCs w:val="28"/>
          <w:lang w:val="ro-RO"/>
        </w:rPr>
        <w:t>at</w:t>
      </w:r>
      <w:ins w:id="5" w:author="Farcas Alina" w:date="2016-10-10T15:19:00Z">
        <w:r w:rsidRPr="00483356">
          <w:rPr>
            <w:rFonts w:ascii="Times New Roman" w:hAnsi="Times New Roman" w:cs="Times New Roman"/>
            <w:sz w:val="28"/>
            <w:szCs w:val="28"/>
            <w:lang w:val="ro-RO"/>
            <w:rPrChange w:id="6" w:author="Farcas Alina" w:date="2016-10-10T15:20:00Z">
              <w:rPr>
                <w:rFonts w:ascii="Trebuchet MS" w:hAnsi="Trebuchet MS" w:cs="Trebuchet MS"/>
                <w:b/>
                <w:bCs/>
              </w:rPr>
            </w:rPrChange>
          </w:rPr>
          <w:t>ii transportului public prin reabilitarea traseului tramvaiului 101 cu lucr</w:t>
        </w:r>
      </w:ins>
      <w:r>
        <w:rPr>
          <w:rFonts w:ascii="Times New Roman" w:hAnsi="Times New Roman" w:cs="Times New Roman"/>
          <w:sz w:val="28"/>
          <w:szCs w:val="28"/>
          <w:lang w:val="ro-RO"/>
        </w:rPr>
        <w:t>a</w:t>
      </w:r>
      <w:ins w:id="7" w:author="Farcas Alina" w:date="2016-10-10T15:19:00Z">
        <w:r w:rsidRPr="00483356">
          <w:rPr>
            <w:rFonts w:ascii="Times New Roman" w:hAnsi="Times New Roman" w:cs="Times New Roman"/>
            <w:sz w:val="28"/>
            <w:szCs w:val="28"/>
            <w:lang w:val="ro-RO"/>
            <w:rPrChange w:id="8" w:author="Farcas Alina" w:date="2016-10-10T15:20:00Z">
              <w:rPr>
                <w:rFonts w:ascii="Trebuchet MS" w:hAnsi="Trebuchet MS" w:cs="Trebuchet MS"/>
                <w:b/>
                <w:bCs/>
              </w:rPr>
            </w:rPrChange>
          </w:rPr>
          <w:t>ri viz</w:t>
        </w:r>
      </w:ins>
      <w:r>
        <w:rPr>
          <w:rFonts w:ascii="Times New Roman" w:hAnsi="Times New Roman" w:cs="Times New Roman"/>
          <w:sz w:val="28"/>
          <w:szCs w:val="28"/>
          <w:lang w:val="ro-RO"/>
        </w:rPr>
        <w:t>a</w:t>
      </w:r>
      <w:ins w:id="9" w:author="Farcas Alina" w:date="2016-10-10T15:19:00Z">
        <w:r w:rsidRPr="00483356">
          <w:rPr>
            <w:rFonts w:ascii="Times New Roman" w:hAnsi="Times New Roman" w:cs="Times New Roman"/>
            <w:sz w:val="28"/>
            <w:szCs w:val="28"/>
            <w:lang w:val="ro-RO"/>
            <w:rPrChange w:id="10" w:author="Farcas Alina" w:date="2016-10-10T15:20:00Z">
              <w:rPr>
                <w:rFonts w:ascii="Trebuchet MS" w:hAnsi="Trebuchet MS" w:cs="Trebuchet MS"/>
                <w:b/>
                <w:bCs/>
              </w:rPr>
            </w:rPrChange>
          </w:rPr>
          <w:t>nd calea de rulare, sta</w:t>
        </w:r>
      </w:ins>
      <w:r>
        <w:rPr>
          <w:rFonts w:ascii="Times New Roman" w:hAnsi="Times New Roman" w:cs="Times New Roman"/>
          <w:sz w:val="28"/>
          <w:szCs w:val="28"/>
          <w:lang w:val="ro-RO"/>
        </w:rPr>
        <w:t>t</w:t>
      </w:r>
      <w:ins w:id="11" w:author="Farcas Alina" w:date="2016-10-10T15:19:00Z">
        <w:r w:rsidRPr="00483356">
          <w:rPr>
            <w:rFonts w:ascii="Times New Roman" w:hAnsi="Times New Roman" w:cs="Times New Roman"/>
            <w:sz w:val="28"/>
            <w:szCs w:val="28"/>
            <w:lang w:val="ro-RO"/>
            <w:rPrChange w:id="12" w:author="Farcas Alina" w:date="2016-10-10T15:20:00Z">
              <w:rPr>
                <w:rFonts w:ascii="Trebuchet MS" w:hAnsi="Trebuchet MS" w:cs="Trebuchet MS"/>
                <w:b/>
                <w:bCs/>
              </w:rPr>
            </w:rPrChange>
          </w:rPr>
          <w:t>ii cu peroane adaptate persoanelor cu dizabilit</w:t>
        </w:r>
      </w:ins>
      <w:r>
        <w:rPr>
          <w:rFonts w:ascii="Times New Roman" w:hAnsi="Times New Roman" w:cs="Times New Roman"/>
          <w:sz w:val="28"/>
          <w:szCs w:val="28"/>
          <w:lang w:val="ro-RO"/>
        </w:rPr>
        <w:t>at</w:t>
      </w:r>
      <w:ins w:id="13" w:author="Farcas Alina" w:date="2016-10-10T15:19:00Z">
        <w:r w:rsidRPr="00483356">
          <w:rPr>
            <w:rFonts w:ascii="Times New Roman" w:hAnsi="Times New Roman" w:cs="Times New Roman"/>
            <w:sz w:val="28"/>
            <w:szCs w:val="28"/>
            <w:lang w:val="ro-RO"/>
            <w:rPrChange w:id="14" w:author="Farcas Alina" w:date="2016-10-10T15:20:00Z">
              <w:rPr>
                <w:rFonts w:ascii="Trebuchet MS" w:hAnsi="Trebuchet MS" w:cs="Trebuchet MS"/>
                <w:b/>
                <w:bCs/>
              </w:rPr>
            </w:rPrChange>
          </w:rPr>
          <w:t xml:space="preserve">i, material rulant, elemente de semnalizare </w:t>
        </w:r>
      </w:ins>
      <w:r>
        <w:rPr>
          <w:rFonts w:ascii="Times New Roman" w:hAnsi="Times New Roman" w:cs="Times New Roman"/>
          <w:sz w:val="28"/>
          <w:szCs w:val="28"/>
          <w:lang w:val="ro-RO"/>
        </w:rPr>
        <w:t>s</w:t>
      </w:r>
      <w:ins w:id="15" w:author="Farcas Alina" w:date="2016-10-10T15:19:00Z">
        <w:r w:rsidRPr="00483356">
          <w:rPr>
            <w:rFonts w:ascii="Times New Roman" w:hAnsi="Times New Roman" w:cs="Times New Roman"/>
            <w:sz w:val="28"/>
            <w:szCs w:val="28"/>
            <w:lang w:val="ro-RO"/>
            <w:rPrChange w:id="16" w:author="Farcas Alina" w:date="2016-10-10T15:20:00Z">
              <w:rPr>
                <w:rFonts w:ascii="Trebuchet MS" w:hAnsi="Trebuchet MS" w:cs="Trebuchet MS"/>
                <w:b/>
                <w:bCs/>
              </w:rPr>
            </w:rPrChange>
          </w:rPr>
          <w:t>i automatizare – etapa I</w:t>
        </w:r>
      </w:ins>
      <w:del w:id="17" w:author="Farcas Alina" w:date="2016-10-10T15:19:00Z">
        <w:r w:rsidRPr="00483356" w:rsidDel="00792826">
          <w:rPr>
            <w:rFonts w:ascii="Times New Roman" w:hAnsi="Times New Roman" w:cs="Times New Roman"/>
            <w:sz w:val="28"/>
            <w:szCs w:val="28"/>
            <w:lang w:val="ro-RO"/>
          </w:rPr>
          <w:delText>…………</w:delText>
        </w:r>
      </w:del>
      <w:r w:rsidRPr="00483356">
        <w:rPr>
          <w:rFonts w:ascii="Times New Roman" w:hAnsi="Times New Roman" w:cs="Times New Roman"/>
          <w:sz w:val="28"/>
          <w:szCs w:val="28"/>
          <w:lang w:val="ro-RO"/>
        </w:rPr>
        <w:t>” – transmitere spre semnare</w:t>
      </w:r>
      <w:r>
        <w:rPr>
          <w:rFonts w:ascii="Times New Roman" w:hAnsi="Times New Roman" w:cs="Times New Roman"/>
          <w:sz w:val="28"/>
          <w:szCs w:val="28"/>
          <w:lang w:val="ro-RO"/>
        </w:rPr>
        <w:t>;</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Modificare Notificarea nr. 4 pentru proiect „Eficientizare consumuri energetice în municipiul Ploie</w:t>
      </w:r>
      <w:r>
        <w:rPr>
          <w:rFonts w:ascii="Times New Roman" w:hAnsi="Times New Roman" w:cs="Times New Roman"/>
          <w:sz w:val="28"/>
          <w:szCs w:val="28"/>
          <w:lang w:val="ro-RO"/>
        </w:rPr>
        <w:t>s</w:t>
      </w:r>
      <w:r w:rsidRPr="00483356">
        <w:rPr>
          <w:rFonts w:ascii="Times New Roman" w:hAnsi="Times New Roman" w:cs="Times New Roman"/>
          <w:sz w:val="28"/>
          <w:szCs w:val="28"/>
          <w:lang w:val="ro-RO"/>
        </w:rPr>
        <w:t>ti – sistem iluminat public traseu tramvai 101” –</w:t>
      </w:r>
      <w:r>
        <w:rPr>
          <w:rFonts w:ascii="Times New Roman" w:hAnsi="Times New Roman" w:cs="Times New Roman"/>
          <w:sz w:val="28"/>
          <w:szCs w:val="28"/>
          <w:lang w:val="ro-RO"/>
        </w:rPr>
        <w:t xml:space="preserve"> transmitere spre semnare;</w:t>
      </w:r>
    </w:p>
    <w:p w:rsidR="009D289C" w:rsidRPr="00483356"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483356">
        <w:rPr>
          <w:rFonts w:ascii="Times New Roman" w:hAnsi="Times New Roman" w:cs="Times New Roman"/>
          <w:sz w:val="28"/>
          <w:szCs w:val="28"/>
          <w:lang w:val="ro-RO"/>
        </w:rPr>
        <w:t xml:space="preserve">Copiere/scanare referate de necesitate achizitie servicii de audit financiar pentru proiectele „Eficientizare consumuri energetice </w:t>
      </w:r>
      <w:r>
        <w:rPr>
          <w:rFonts w:ascii="Times New Roman" w:hAnsi="Times New Roman" w:cs="Times New Roman"/>
          <w:sz w:val="28"/>
          <w:szCs w:val="28"/>
          <w:lang w:val="ro-RO"/>
        </w:rPr>
        <w:t>in municipiul Ploies</w:t>
      </w:r>
      <w:r w:rsidRPr="00483356">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si</w:t>
      </w:r>
      <w:r w:rsidRPr="00483356">
        <w:rPr>
          <w:rFonts w:ascii="Times New Roman" w:hAnsi="Times New Roman" w:cs="Times New Roman"/>
          <w:sz w:val="28"/>
          <w:szCs w:val="28"/>
          <w:lang w:val="ro-RO"/>
        </w:rPr>
        <w:t xml:space="preserve"> traseu tramvai 102”- solicitare transmitere la achizitii publice</w:t>
      </w:r>
      <w:r>
        <w:rPr>
          <w:rFonts w:ascii="Times New Roman" w:hAnsi="Times New Roman" w:cs="Times New Roman"/>
          <w:sz w:val="28"/>
          <w:szCs w:val="28"/>
          <w:lang w:val="ro-RO"/>
        </w:rPr>
        <w:t>;</w:t>
      </w:r>
    </w:p>
    <w:p w:rsidR="009D289C" w:rsidRPr="00AD675B"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AD675B">
        <w:rPr>
          <w:rFonts w:ascii="Times New Roman" w:hAnsi="Times New Roman" w:cs="Times New Roman"/>
          <w:sz w:val="28"/>
          <w:szCs w:val="28"/>
          <w:lang w:val="ro-RO"/>
        </w:rPr>
        <w:t>ntocmi</w:t>
      </w:r>
      <w:r>
        <w:rPr>
          <w:rFonts w:ascii="Times New Roman" w:hAnsi="Times New Roman" w:cs="Times New Roman"/>
          <w:sz w:val="28"/>
          <w:szCs w:val="28"/>
          <w:lang w:val="ro-RO"/>
        </w:rPr>
        <w:t>re</w:t>
      </w:r>
      <w:r w:rsidRPr="00AD675B">
        <w:rPr>
          <w:rFonts w:ascii="Times New Roman" w:hAnsi="Times New Roman" w:cs="Times New Roman"/>
          <w:sz w:val="28"/>
          <w:szCs w:val="28"/>
          <w:lang w:val="ro-RO"/>
        </w:rPr>
        <w:t xml:space="preserve"> referat și dispoziție plata salarii proiect CP12 </w:t>
      </w:r>
      <w:r>
        <w:rPr>
          <w:rFonts w:ascii="Times New Roman" w:hAnsi="Times New Roman" w:cs="Times New Roman"/>
          <w:sz w:val="28"/>
          <w:szCs w:val="28"/>
          <w:lang w:val="ro-RO"/>
        </w:rPr>
        <w:t>S</w:t>
      </w:r>
      <w:r w:rsidRPr="00AD675B">
        <w:rPr>
          <w:rFonts w:ascii="Times New Roman" w:hAnsi="Times New Roman" w:cs="Times New Roman"/>
          <w:sz w:val="28"/>
          <w:szCs w:val="28"/>
          <w:lang w:val="ro-RO"/>
        </w:rPr>
        <w:t>MIS 129737;</w:t>
      </w:r>
    </w:p>
    <w:p w:rsidR="009D289C" w:rsidRPr="00AD675B"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AD675B">
        <w:rPr>
          <w:rFonts w:ascii="Times New Roman" w:hAnsi="Times New Roman" w:cs="Times New Roman"/>
          <w:sz w:val="28"/>
          <w:szCs w:val="28"/>
          <w:lang w:val="ro-RO"/>
        </w:rPr>
        <w:t xml:space="preserve"> la cursuri de formare profesionala - </w:t>
      </w:r>
      <w:r>
        <w:rPr>
          <w:rFonts w:ascii="Times New Roman" w:hAnsi="Times New Roman" w:cs="Times New Roman"/>
          <w:sz w:val="28"/>
          <w:szCs w:val="28"/>
          <w:lang w:val="ro-RO"/>
        </w:rPr>
        <w:t>P</w:t>
      </w:r>
      <w:r w:rsidRPr="00AD675B">
        <w:rPr>
          <w:rFonts w:ascii="Times New Roman" w:hAnsi="Times New Roman" w:cs="Times New Roman"/>
          <w:sz w:val="28"/>
          <w:szCs w:val="28"/>
          <w:lang w:val="ro-RO"/>
        </w:rPr>
        <w:t>lanificare strategic</w:t>
      </w:r>
      <w:r>
        <w:rPr>
          <w:rFonts w:ascii="Times New Roman" w:hAnsi="Times New Roman" w:cs="Times New Roman"/>
          <w:sz w:val="28"/>
          <w:szCs w:val="28"/>
          <w:lang w:val="ro-RO"/>
        </w:rPr>
        <w:t>a - i</w:t>
      </w:r>
      <w:r w:rsidRPr="00AD675B">
        <w:rPr>
          <w:rFonts w:ascii="Times New Roman" w:hAnsi="Times New Roman" w:cs="Times New Roman"/>
          <w:sz w:val="28"/>
          <w:szCs w:val="28"/>
          <w:lang w:val="ro-RO"/>
        </w:rPr>
        <w:t>n cadrul proiectului SMIS 129737;</w:t>
      </w:r>
    </w:p>
    <w:p w:rsidR="009D289C" w:rsidRPr="00AD675B"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AD675B">
        <w:rPr>
          <w:rFonts w:ascii="Times New Roman" w:hAnsi="Times New Roman" w:cs="Times New Roman"/>
          <w:sz w:val="28"/>
          <w:szCs w:val="28"/>
          <w:lang w:val="ro-RO"/>
        </w:rPr>
        <w:t xml:space="preserve">Verificat </w:t>
      </w:r>
      <w:r>
        <w:rPr>
          <w:rFonts w:ascii="Times New Roman" w:hAnsi="Times New Roman" w:cs="Times New Roman"/>
          <w:sz w:val="28"/>
          <w:szCs w:val="28"/>
          <w:lang w:val="ro-RO"/>
        </w:rPr>
        <w:t>impreuna</w:t>
      </w:r>
      <w:r w:rsidRPr="00AD675B">
        <w:rPr>
          <w:rFonts w:ascii="Times New Roman" w:hAnsi="Times New Roman" w:cs="Times New Roman"/>
          <w:sz w:val="28"/>
          <w:szCs w:val="28"/>
          <w:lang w:val="ro-RO"/>
        </w:rPr>
        <w:t xml:space="preserve"> cu responsabilul economic Cererea de rambursare aferenta Cererii de Plata nr 1 pentru proiectul 129737;</w:t>
      </w:r>
    </w:p>
    <w:p w:rsidR="009D289C" w:rsidRPr="00AD675B"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AD675B">
        <w:rPr>
          <w:rFonts w:ascii="Times New Roman" w:hAnsi="Times New Roman" w:cs="Times New Roman"/>
          <w:sz w:val="28"/>
          <w:szCs w:val="28"/>
          <w:lang w:val="ro-RO"/>
        </w:rPr>
        <w:t>Discu</w:t>
      </w:r>
      <w:r>
        <w:rPr>
          <w:rFonts w:ascii="Times New Roman" w:hAnsi="Times New Roman" w:cs="Times New Roman"/>
          <w:sz w:val="28"/>
          <w:szCs w:val="28"/>
          <w:lang w:val="ro-RO"/>
        </w:rPr>
        <w:t>t</w:t>
      </w:r>
      <w:r w:rsidRPr="00AD675B">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AD675B">
        <w:rPr>
          <w:rFonts w:ascii="Times New Roman" w:hAnsi="Times New Roman" w:cs="Times New Roman"/>
          <w:sz w:val="28"/>
          <w:szCs w:val="28"/>
          <w:lang w:val="ro-RO"/>
        </w:rPr>
        <w:t xml:space="preserve">erul de proiect </w:t>
      </w:r>
      <w:r>
        <w:rPr>
          <w:rFonts w:ascii="Times New Roman" w:hAnsi="Times New Roman" w:cs="Times New Roman"/>
          <w:sz w:val="28"/>
          <w:szCs w:val="28"/>
          <w:lang w:val="ro-RO"/>
        </w:rPr>
        <w:t>s</w:t>
      </w:r>
      <w:r w:rsidRPr="00AD675B">
        <w:rPr>
          <w:rFonts w:ascii="Times New Roman" w:hAnsi="Times New Roman" w:cs="Times New Roman"/>
          <w:sz w:val="28"/>
          <w:szCs w:val="28"/>
          <w:lang w:val="ro-RO"/>
        </w:rPr>
        <w:t>i elaborare notificare privind schimbarea repreze</w:t>
      </w:r>
      <w:r>
        <w:rPr>
          <w:rFonts w:ascii="Times New Roman" w:hAnsi="Times New Roman" w:cs="Times New Roman"/>
          <w:sz w:val="28"/>
          <w:szCs w:val="28"/>
          <w:lang w:val="ro-RO"/>
        </w:rPr>
        <w:t>ntantului legal al M</w:t>
      </w:r>
      <w:r w:rsidRPr="00AD675B">
        <w:rPr>
          <w:rFonts w:ascii="Times New Roman" w:hAnsi="Times New Roman" w:cs="Times New Roman"/>
          <w:sz w:val="28"/>
          <w:szCs w:val="28"/>
          <w:lang w:val="ro-RO"/>
        </w:rPr>
        <w:t>un</w:t>
      </w:r>
      <w:r>
        <w:rPr>
          <w:rFonts w:ascii="Times New Roman" w:hAnsi="Times New Roman" w:cs="Times New Roman"/>
          <w:sz w:val="28"/>
          <w:szCs w:val="28"/>
          <w:lang w:val="ro-RO"/>
        </w:rPr>
        <w:t>icipiului Ploies</w:t>
      </w:r>
      <w:r w:rsidRPr="00AD675B">
        <w:rPr>
          <w:rFonts w:ascii="Times New Roman" w:hAnsi="Times New Roman" w:cs="Times New Roman"/>
          <w:sz w:val="28"/>
          <w:szCs w:val="28"/>
          <w:lang w:val="ro-RO"/>
        </w:rPr>
        <w:t>ti pentru proiectul SMIS 127261;</w:t>
      </w:r>
    </w:p>
    <w:p w:rsidR="009D289C" w:rsidRPr="00AD675B"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AD675B">
        <w:rPr>
          <w:rFonts w:ascii="Times New Roman" w:hAnsi="Times New Roman" w:cs="Times New Roman"/>
          <w:sz w:val="28"/>
          <w:szCs w:val="28"/>
          <w:lang w:val="ro-RO"/>
        </w:rPr>
        <w:t xml:space="preserve"> c</w:t>
      </w:r>
      <w:r>
        <w:rPr>
          <w:rFonts w:ascii="Times New Roman" w:hAnsi="Times New Roman" w:cs="Times New Roman"/>
          <w:sz w:val="28"/>
          <w:szCs w:val="28"/>
          <w:lang w:val="ro-RO"/>
        </w:rPr>
        <w:t>atre Asociat</w:t>
      </w:r>
      <w:r w:rsidRPr="00AD675B">
        <w:rPr>
          <w:rFonts w:ascii="Times New Roman" w:hAnsi="Times New Roman" w:cs="Times New Roman"/>
          <w:sz w:val="28"/>
          <w:szCs w:val="28"/>
          <w:lang w:val="ro-RO"/>
        </w:rPr>
        <w:t>ia Partnet prima part</w:t>
      </w:r>
      <w:r>
        <w:rPr>
          <w:rFonts w:ascii="Times New Roman" w:hAnsi="Times New Roman" w:cs="Times New Roman"/>
          <w:sz w:val="28"/>
          <w:szCs w:val="28"/>
          <w:lang w:val="ro-RO"/>
        </w:rPr>
        <w:t>e din documentele privind execut</w:t>
      </w:r>
      <w:r w:rsidRPr="00AD675B">
        <w:rPr>
          <w:rFonts w:ascii="Times New Roman" w:hAnsi="Times New Roman" w:cs="Times New Roman"/>
          <w:sz w:val="28"/>
          <w:szCs w:val="28"/>
          <w:lang w:val="ro-RO"/>
        </w:rPr>
        <w:t xml:space="preserve">ia bugetara </w:t>
      </w:r>
      <w:r>
        <w:rPr>
          <w:rFonts w:ascii="Times New Roman" w:hAnsi="Times New Roman" w:cs="Times New Roman"/>
          <w:sz w:val="28"/>
          <w:szCs w:val="28"/>
          <w:lang w:val="ro-RO"/>
        </w:rPr>
        <w:t>s</w:t>
      </w:r>
      <w:r w:rsidRPr="00AD675B">
        <w:rPr>
          <w:rFonts w:ascii="Times New Roman" w:hAnsi="Times New Roman" w:cs="Times New Roman"/>
          <w:sz w:val="28"/>
          <w:szCs w:val="28"/>
          <w:lang w:val="ro-RO"/>
        </w:rPr>
        <w:t>i tabelul de achizi</w:t>
      </w:r>
      <w:r>
        <w:rPr>
          <w:rFonts w:ascii="Times New Roman" w:hAnsi="Times New Roman" w:cs="Times New Roman"/>
          <w:sz w:val="28"/>
          <w:szCs w:val="28"/>
          <w:lang w:val="ro-RO"/>
        </w:rPr>
        <w:t>t</w:t>
      </w:r>
      <w:r w:rsidRPr="00AD675B">
        <w:rPr>
          <w:rFonts w:ascii="Times New Roman" w:hAnsi="Times New Roman" w:cs="Times New Roman"/>
          <w:sz w:val="28"/>
          <w:szCs w:val="28"/>
          <w:lang w:val="ro-RO"/>
        </w:rPr>
        <w:t xml:space="preserve">ii din cadrul proiectului </w:t>
      </w:r>
      <w:r>
        <w:rPr>
          <w:rFonts w:ascii="Times New Roman" w:hAnsi="Times New Roman" w:cs="Times New Roman"/>
          <w:sz w:val="28"/>
          <w:szCs w:val="28"/>
          <w:lang w:val="ro-RO"/>
        </w:rPr>
        <w:t>„</w:t>
      </w:r>
      <w:r w:rsidRPr="00AD675B">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D289C" w:rsidRPr="00AD675B" w:rsidRDefault="009D289C" w:rsidP="009D289C">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AD675B">
        <w:rPr>
          <w:rFonts w:ascii="Times New Roman" w:hAnsi="Times New Roman" w:cs="Times New Roman"/>
          <w:sz w:val="28"/>
          <w:szCs w:val="28"/>
          <w:lang w:val="ro-RO"/>
        </w:rPr>
        <w:t>Intocmire Act Aditional de suspendare activitate Festumwine SRL in urma hotararii CJSU nr 74/07.11.2020;</w:t>
      </w:r>
    </w:p>
    <w:p w:rsidR="009D289C" w:rsidRPr="00ED531A"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D531A">
        <w:rPr>
          <w:rFonts w:ascii="Times New Roman" w:hAnsi="Times New Roman" w:cs="Times New Roman"/>
          <w:sz w:val="28"/>
          <w:szCs w:val="28"/>
          <w:lang w:val="ro-RO"/>
        </w:rPr>
        <w:t>regatire documentatii necesare intocmirii Raportului de progress  nr. 1 pentru proiectul “Regenerare urbana in zona marginalizata a municipiului Ploiesti-Cartier Pictor Rosenthal”</w:t>
      </w:r>
      <w:r>
        <w:rPr>
          <w:rFonts w:ascii="Times New Roman" w:hAnsi="Times New Roman" w:cs="Times New Roman"/>
          <w:sz w:val="28"/>
          <w:szCs w:val="28"/>
          <w:lang w:val="ro-RO"/>
        </w:rPr>
        <w:t>;</w:t>
      </w:r>
    </w:p>
    <w:p w:rsidR="009D289C" w:rsidRPr="00ED531A"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D531A">
        <w:rPr>
          <w:rFonts w:ascii="Times New Roman" w:hAnsi="Times New Roman" w:cs="Times New Roman"/>
          <w:sz w:val="28"/>
          <w:szCs w:val="28"/>
          <w:lang w:val="ro-RO"/>
        </w:rPr>
        <w:t>Pregatirea documentelor necesare in vederea incarcarii Cererii de rambursare nr. 1 pentru proiectul „</w:t>
      </w:r>
      <w:r>
        <w:rPr>
          <w:rFonts w:ascii="Times New Roman" w:hAnsi="Times New Roman" w:cs="Times New Roman"/>
          <w:sz w:val="28"/>
          <w:szCs w:val="28"/>
          <w:lang w:val="ro-RO"/>
        </w:rPr>
        <w:t>REABILITARE BAZA</w:t>
      </w:r>
      <w:r w:rsidRPr="00ED531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ED531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 TROLEIBUZE S</w:t>
      </w:r>
      <w:r w:rsidRPr="00ED531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9D289C" w:rsidRPr="00ED531A"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D531A">
        <w:rPr>
          <w:rFonts w:ascii="Times New Roman" w:hAnsi="Times New Roman" w:cs="Times New Roman"/>
          <w:sz w:val="28"/>
          <w:szCs w:val="28"/>
          <w:lang w:val="ro-RO"/>
        </w:rPr>
        <w:t>Intcmire documentatii pentru modificarea reprezentantului legal in MySMIS al Municipiului Ploiesti pentru proiectele „REABILITARE BAZ</w:t>
      </w:r>
      <w:r>
        <w:rPr>
          <w:rFonts w:ascii="Times New Roman" w:hAnsi="Times New Roman" w:cs="Times New Roman"/>
          <w:sz w:val="28"/>
          <w:szCs w:val="28"/>
          <w:lang w:val="ro-RO"/>
        </w:rPr>
        <w:t>A</w:t>
      </w:r>
      <w:r w:rsidRPr="00ED531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ED531A">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ED531A">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ED531A">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ED531A">
        <w:rPr>
          <w:rFonts w:ascii="Times New Roman" w:hAnsi="Times New Roman" w:cs="Times New Roman"/>
          <w:sz w:val="28"/>
          <w:szCs w:val="28"/>
          <w:lang w:val="ro-RO"/>
        </w:rPr>
        <w:t>I AUTOBUZE)” si “Regenerare urbana in zona marginalizata a municipiului Plo</w:t>
      </w:r>
      <w:r>
        <w:rPr>
          <w:rFonts w:ascii="Times New Roman" w:hAnsi="Times New Roman" w:cs="Times New Roman"/>
          <w:sz w:val="28"/>
          <w:szCs w:val="28"/>
          <w:lang w:val="ro-RO"/>
        </w:rPr>
        <w:t>iesti-Cartier Pictor Rosenthal”;</w:t>
      </w:r>
    </w:p>
    <w:p w:rsidR="009D289C" w:rsidRPr="00ED531A" w:rsidRDefault="009D289C" w:rsidP="009D289C">
      <w:pPr>
        <w:pStyle w:val="Listparagraf"/>
        <w:numPr>
          <w:ilvl w:val="0"/>
          <w:numId w:val="1"/>
        </w:numPr>
        <w:spacing w:after="0" w:line="240" w:lineRule="auto"/>
        <w:ind w:left="720"/>
        <w:jc w:val="both"/>
        <w:rPr>
          <w:rFonts w:ascii="Times New Roman" w:hAnsi="Times New Roman" w:cs="Times New Roman"/>
          <w:sz w:val="28"/>
          <w:szCs w:val="28"/>
          <w:lang w:val="ro-RO"/>
        </w:rPr>
      </w:pPr>
      <w:r w:rsidRPr="00ED531A">
        <w:rPr>
          <w:rFonts w:ascii="Times New Roman" w:hAnsi="Times New Roman" w:cs="Times New Roman"/>
          <w:sz w:val="28"/>
          <w:szCs w:val="28"/>
          <w:lang w:val="ro-RO"/>
        </w:rPr>
        <w:t>Refacere adresa catre Directia Economica pentru desemnare responsabil financiar in cadrul UIP-ului pentru proiectul “Regenerare urbana in zona marginalizata a municipiului Plo</w:t>
      </w:r>
      <w:r>
        <w:rPr>
          <w:rFonts w:ascii="Times New Roman" w:hAnsi="Times New Roman" w:cs="Times New Roman"/>
          <w:sz w:val="28"/>
          <w:szCs w:val="28"/>
          <w:lang w:val="ro-RO"/>
        </w:rPr>
        <w:t>iesti-Cartier Pictor Rosenthal”;</w:t>
      </w:r>
    </w:p>
    <w:p w:rsidR="009D289C" w:rsidRPr="009A2B8A" w:rsidRDefault="009D289C" w:rsidP="009D289C">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57679" w:rsidRPr="00B83948" w:rsidRDefault="00657679" w:rsidP="00B83948">
      <w:pPr>
        <w:spacing w:after="0" w:line="240" w:lineRule="auto"/>
        <w:ind w:left="360"/>
        <w:jc w:val="both"/>
        <w:rPr>
          <w:rFonts w:ascii="Times New Roman" w:hAnsi="Times New Roman" w:cs="Times New Roman"/>
          <w:sz w:val="28"/>
          <w:szCs w:val="28"/>
        </w:rPr>
      </w:pPr>
    </w:p>
    <w:p w:rsidR="00BF5AA7"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B83948">
        <w:rPr>
          <w:rFonts w:ascii="Times New Roman" w:hAnsi="Times New Roman" w:cs="Times New Roman"/>
          <w:b/>
          <w:sz w:val="28"/>
          <w:szCs w:val="28"/>
        </w:rPr>
        <w:t>3</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B83948">
        <w:rPr>
          <w:rFonts w:ascii="Times New Roman" w:hAnsi="Times New Roman" w:cs="Times New Roman"/>
          <w:b/>
          <w:sz w:val="28"/>
          <w:szCs w:val="28"/>
        </w:rPr>
        <w:t>27</w:t>
      </w:r>
      <w:r w:rsidR="005C08AA">
        <w:rPr>
          <w:rFonts w:ascii="Times New Roman" w:hAnsi="Times New Roman" w:cs="Times New Roman"/>
          <w:b/>
          <w:sz w:val="28"/>
          <w:szCs w:val="28"/>
        </w:rPr>
        <w:t>.1</w:t>
      </w:r>
      <w:r w:rsidR="00B83948">
        <w:rPr>
          <w:rFonts w:ascii="Times New Roman" w:hAnsi="Times New Roman" w:cs="Times New Roman"/>
          <w:b/>
          <w:sz w:val="28"/>
          <w:szCs w:val="28"/>
        </w:rPr>
        <w:t>1</w:t>
      </w:r>
      <w:r w:rsidR="001F30C1" w:rsidRPr="001F30C1">
        <w:rPr>
          <w:rFonts w:ascii="Times New Roman" w:hAnsi="Times New Roman" w:cs="Times New Roman"/>
          <w:b/>
          <w:sz w:val="28"/>
          <w:szCs w:val="28"/>
        </w:rPr>
        <w:t>.2020</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B29CF">
        <w:rPr>
          <w:rFonts w:ascii="Times New Roman" w:hAnsi="Times New Roman" w:cs="Times New Roman"/>
          <w:sz w:val="28"/>
          <w:szCs w:val="28"/>
          <w:lang w:val="ro-RO"/>
        </w:rPr>
        <w:t>articipare la curs in cadrul proiectului POCA</w:t>
      </w:r>
      <w:r>
        <w:rPr>
          <w:rFonts w:ascii="Times New Roman" w:hAnsi="Times New Roman" w:cs="Times New Roman"/>
          <w:sz w:val="28"/>
          <w:szCs w:val="28"/>
          <w:lang w:val="ro-RO"/>
        </w:rPr>
        <w:t xml:space="preserve"> (Program Operational Capacitate Administrativa)</w:t>
      </w:r>
      <w:r w:rsidRPr="00EB29CF">
        <w:rPr>
          <w:rFonts w:ascii="Times New Roman" w:hAnsi="Times New Roman" w:cs="Times New Roman"/>
          <w:sz w:val="28"/>
          <w:szCs w:val="28"/>
          <w:lang w:val="ro-RO"/>
        </w:rPr>
        <w:t xml:space="preserve"> CP12</w:t>
      </w:r>
      <w:r>
        <w:rPr>
          <w:rFonts w:ascii="Times New Roman" w:hAnsi="Times New Roman" w:cs="Times New Roman"/>
          <w:sz w:val="28"/>
          <w:szCs w:val="28"/>
          <w:lang w:val="ro-RO"/>
        </w:rPr>
        <w:t>;</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B29CF">
        <w:rPr>
          <w:rFonts w:ascii="Times New Roman" w:hAnsi="Times New Roman" w:cs="Times New Roman"/>
          <w:sz w:val="28"/>
          <w:szCs w:val="28"/>
          <w:lang w:val="ro-RO"/>
        </w:rPr>
        <w:t>articipare la sedinta de consiliu pentru prezentare proiecte depuse pe POAT</w:t>
      </w:r>
      <w:r>
        <w:rPr>
          <w:rFonts w:ascii="Times New Roman" w:hAnsi="Times New Roman" w:cs="Times New Roman"/>
          <w:sz w:val="28"/>
          <w:szCs w:val="28"/>
          <w:lang w:val="ro-RO"/>
        </w:rPr>
        <w:t xml:space="preserve"> (Programul Operational Asistenta Tehnica);</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29CF">
        <w:rPr>
          <w:rFonts w:ascii="Times New Roman" w:hAnsi="Times New Roman" w:cs="Times New Roman"/>
          <w:sz w:val="28"/>
          <w:szCs w:val="28"/>
          <w:lang w:val="ro-RO"/>
        </w:rPr>
        <w:t>Modificare anexa nr. 1 pentru ADR Sud Muntenia pentru proiectele depuse sub forma de fise de proiect pe POAT – culegere si centralizare informatii</w:t>
      </w:r>
      <w:r>
        <w:rPr>
          <w:rFonts w:ascii="Times New Roman" w:hAnsi="Times New Roman" w:cs="Times New Roman"/>
          <w:sz w:val="28"/>
          <w:szCs w:val="28"/>
          <w:lang w:val="ro-RO"/>
        </w:rPr>
        <w:t>;</w:t>
      </w:r>
      <w:r w:rsidRPr="00EB29CF">
        <w:rPr>
          <w:rFonts w:ascii="Times New Roman" w:hAnsi="Times New Roman" w:cs="Times New Roman"/>
          <w:sz w:val="28"/>
          <w:szCs w:val="28"/>
          <w:lang w:val="ro-RO"/>
        </w:rPr>
        <w:t xml:space="preserve"> </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B29CF">
        <w:rPr>
          <w:rFonts w:ascii="Times New Roman" w:hAnsi="Times New Roman" w:cs="Times New Roman"/>
          <w:sz w:val="28"/>
          <w:szCs w:val="28"/>
          <w:lang w:val="ro-RO"/>
        </w:rPr>
        <w:t>ncarcare in sistemul MYSMIS proiecte depuse in parteneriat cu ADR Sud Muntenia pe POAT</w:t>
      </w:r>
      <w:r>
        <w:rPr>
          <w:rFonts w:ascii="Times New Roman" w:hAnsi="Times New Roman" w:cs="Times New Roman"/>
          <w:sz w:val="28"/>
          <w:szCs w:val="28"/>
          <w:lang w:val="ro-RO"/>
        </w:rPr>
        <w:t>;</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9CF">
        <w:rPr>
          <w:rFonts w:ascii="Times New Roman" w:hAnsi="Times New Roman" w:cs="Times New Roman"/>
          <w:sz w:val="28"/>
          <w:szCs w:val="28"/>
          <w:lang w:val="ro-RO"/>
        </w:rPr>
        <w:t>erificare si centralizare informatii referitoare stadiu proiecte finantate prin fonduri europene pentru Primar, citymanager</w:t>
      </w:r>
      <w:r>
        <w:rPr>
          <w:rFonts w:ascii="Times New Roman" w:hAnsi="Times New Roman" w:cs="Times New Roman"/>
          <w:sz w:val="28"/>
          <w:szCs w:val="28"/>
          <w:lang w:val="ro-RO"/>
        </w:rPr>
        <w:t>;</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B29CF">
        <w:rPr>
          <w:rFonts w:ascii="Times New Roman" w:hAnsi="Times New Roman" w:cs="Times New Roman"/>
          <w:sz w:val="28"/>
          <w:szCs w:val="28"/>
          <w:lang w:val="ro-RO"/>
        </w:rPr>
        <w:t>ntocmire note de fundamentare pentru rectificare buget pentru proiectul „CONSTRUIRE  GRADINITA  CU  PROGRAM PRELUNGIT,</w:t>
      </w:r>
      <w:r>
        <w:rPr>
          <w:rFonts w:ascii="Times New Roman" w:hAnsi="Times New Roman" w:cs="Times New Roman"/>
          <w:sz w:val="28"/>
          <w:szCs w:val="28"/>
          <w:lang w:val="ro-RO"/>
        </w:rPr>
        <w:t xml:space="preserve"> </w:t>
      </w:r>
      <w:r w:rsidRPr="00EB29CF">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EB29CF">
        <w:rPr>
          <w:rFonts w:ascii="Times New Roman" w:hAnsi="Times New Roman" w:cs="Times New Roman"/>
          <w:sz w:val="28"/>
          <w:szCs w:val="28"/>
          <w:lang w:val="ro-RO"/>
        </w:rPr>
        <w:t>23, MUNICIPIUL PLOIESTI”;</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9CF">
        <w:rPr>
          <w:rFonts w:ascii="Times New Roman" w:hAnsi="Times New Roman" w:cs="Times New Roman"/>
          <w:sz w:val="28"/>
          <w:szCs w:val="28"/>
          <w:lang w:val="ro-RO"/>
        </w:rPr>
        <w:t>erificare sume proiecte pentru rectificare bugetara</w:t>
      </w:r>
      <w:r>
        <w:rPr>
          <w:rFonts w:ascii="Times New Roman" w:hAnsi="Times New Roman" w:cs="Times New Roman"/>
          <w:sz w:val="28"/>
          <w:szCs w:val="28"/>
          <w:lang w:val="ro-RO"/>
        </w:rPr>
        <w:t>;</w:t>
      </w:r>
    </w:p>
    <w:p w:rsidR="00927F61" w:rsidRPr="001A6F57"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6F57">
        <w:rPr>
          <w:rFonts w:ascii="Times New Roman" w:hAnsi="Times New Roman" w:cs="Times New Roman"/>
          <w:sz w:val="28"/>
          <w:szCs w:val="28"/>
          <w:lang w:val="ro-RO"/>
        </w:rPr>
        <w:t>Verificare documente pentru raspuns la clarificari proiect „Asigurarea mobilitatii traficului prin prelungirea legaturii rutiere si de transport public intre Gara de Sud si Gara de Vest (strada Libertatii), inclusiv lucrari de reabilitare a domeniului public al pietelor garilor – Etapa II</w:t>
      </w:r>
      <w:r>
        <w:rPr>
          <w:rFonts w:ascii="Times New Roman" w:hAnsi="Times New Roman" w:cs="Times New Roman"/>
          <w:sz w:val="28"/>
          <w:szCs w:val="28"/>
          <w:lang w:val="ro-RO"/>
        </w:rPr>
        <w:t>”;</w:t>
      </w:r>
    </w:p>
    <w:p w:rsidR="00927F61" w:rsidRPr="00EB29CF"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29CF">
        <w:rPr>
          <w:rFonts w:ascii="Times New Roman" w:hAnsi="Times New Roman" w:cs="Times New Roman"/>
          <w:sz w:val="28"/>
          <w:szCs w:val="28"/>
          <w:lang w:val="ro-RO"/>
        </w:rPr>
        <w:t xml:space="preserve">Verificare documente pentru raspuns la clarificari proiect </w:t>
      </w:r>
      <w:r w:rsidR="001310C6" w:rsidRPr="00E24C54">
        <w:rPr>
          <w:rFonts w:ascii="Times New Roman" w:hAnsi="Times New Roman" w:cs="Times New Roman"/>
          <w:sz w:val="28"/>
          <w:szCs w:val="28"/>
          <w:lang w:val="ro-RO"/>
        </w:rPr>
        <w:t>”</w:t>
      </w:r>
      <w:r w:rsidR="001310C6">
        <w:rPr>
          <w:rFonts w:ascii="Times New Roman" w:hAnsi="Times New Roman" w:cs="Times New Roman"/>
          <w:sz w:val="28"/>
          <w:szCs w:val="28"/>
          <w:lang w:val="ro-RO"/>
        </w:rPr>
        <w:t>Regenerare Urbana in zona marginalizata</w:t>
      </w:r>
      <w:r w:rsidR="001310C6" w:rsidRPr="00E24C54">
        <w:rPr>
          <w:rFonts w:ascii="Times New Roman" w:hAnsi="Times New Roman" w:cs="Times New Roman"/>
          <w:sz w:val="28"/>
          <w:szCs w:val="28"/>
          <w:lang w:val="ro-RO"/>
        </w:rPr>
        <w:t xml:space="preserve"> a municipiului </w:t>
      </w:r>
      <w:r w:rsidR="001310C6">
        <w:rPr>
          <w:rFonts w:ascii="Times New Roman" w:hAnsi="Times New Roman" w:cs="Times New Roman"/>
          <w:sz w:val="28"/>
          <w:szCs w:val="28"/>
          <w:lang w:val="ro-RO"/>
        </w:rPr>
        <w:t>Ploies</w:t>
      </w:r>
      <w:r w:rsidR="001310C6" w:rsidRPr="00E24C54">
        <w:rPr>
          <w:rFonts w:ascii="Times New Roman" w:hAnsi="Times New Roman" w:cs="Times New Roman"/>
          <w:sz w:val="28"/>
          <w:szCs w:val="28"/>
          <w:lang w:val="ro-RO"/>
        </w:rPr>
        <w:t>ti, cartier Rafov”</w:t>
      </w:r>
      <w:r w:rsidR="001310C6">
        <w:rPr>
          <w:rFonts w:ascii="Times New Roman" w:hAnsi="Times New Roman" w:cs="Times New Roman"/>
          <w:sz w:val="28"/>
          <w:szCs w:val="28"/>
          <w:lang w:val="ro-RO"/>
        </w:rPr>
        <w:t>;</w:t>
      </w:r>
      <w:bookmarkStart w:id="18" w:name="_GoBack"/>
      <w:bookmarkEnd w:id="18"/>
    </w:p>
    <w:p w:rsidR="00927F61" w:rsidRPr="00925287"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5287">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16</w:t>
      </w:r>
      <w:r w:rsidRPr="00925287">
        <w:rPr>
          <w:rFonts w:ascii="Times New Roman" w:hAnsi="Times New Roman" w:cs="Times New Roman"/>
          <w:sz w:val="28"/>
          <w:szCs w:val="28"/>
          <w:lang w:val="ro-RO"/>
        </w:rPr>
        <w:t xml:space="preserve"> – </w:t>
      </w:r>
      <w:r>
        <w:rPr>
          <w:rFonts w:ascii="Times New Roman" w:hAnsi="Times New Roman" w:cs="Times New Roman"/>
          <w:sz w:val="28"/>
          <w:szCs w:val="28"/>
          <w:lang w:val="ro-RO"/>
        </w:rPr>
        <w:t>20</w:t>
      </w:r>
      <w:r w:rsidRPr="00925287">
        <w:rPr>
          <w:rFonts w:ascii="Times New Roman" w:hAnsi="Times New Roman" w:cs="Times New Roman"/>
          <w:sz w:val="28"/>
          <w:szCs w:val="28"/>
          <w:lang w:val="ro-RO"/>
        </w:rPr>
        <w:t>.1</w:t>
      </w:r>
      <w:r>
        <w:rPr>
          <w:rFonts w:ascii="Times New Roman" w:hAnsi="Times New Roman" w:cs="Times New Roman"/>
          <w:sz w:val="28"/>
          <w:szCs w:val="28"/>
          <w:lang w:val="ro-RO"/>
        </w:rPr>
        <w:t>1</w:t>
      </w:r>
      <w:r w:rsidRPr="00925287">
        <w:rPr>
          <w:rFonts w:ascii="Times New Roman" w:hAnsi="Times New Roman" w:cs="Times New Roman"/>
          <w:sz w:val="28"/>
          <w:szCs w:val="28"/>
          <w:lang w:val="ro-RO"/>
        </w:rPr>
        <w:t>.2020</w:t>
      </w:r>
      <w:r>
        <w:rPr>
          <w:rFonts w:ascii="Times New Roman" w:hAnsi="Times New Roman" w:cs="Times New Roman"/>
          <w:sz w:val="28"/>
          <w:szCs w:val="28"/>
          <w:lang w:val="ro-RO"/>
        </w:rPr>
        <w:t>;</w:t>
      </w:r>
    </w:p>
    <w:p w:rsidR="00927F61" w:rsidRPr="00FE6822" w:rsidRDefault="00927F61" w:rsidP="00927F61">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FE6822">
        <w:rPr>
          <w:rFonts w:ascii="Times New Roman" w:hAnsi="Times New Roman" w:cs="Times New Roman"/>
          <w:color w:val="000000" w:themeColor="text1"/>
          <w:sz w:val="28"/>
          <w:szCs w:val="28"/>
          <w:lang w:val="ro-RO"/>
        </w:rPr>
        <w:t xml:space="preserve">Notificare nr. 3 pentru ADR Sud Muntenia ref. modificare reprezentant legal proiect „Eficientizare Energetica Liceul Tehnologic 1 Mai – Sala de Sport”-  discutii/corespondenta ofiter monitorizare ADR Sud Muntenia si consultant management, semnare electronica documente, </w:t>
      </w:r>
      <w:r w:rsidRPr="00873B01">
        <w:rPr>
          <w:rFonts w:ascii="Times New Roman" w:hAnsi="Times New Roman" w:cs="Times New Roman"/>
          <w:sz w:val="28"/>
          <w:szCs w:val="28"/>
          <w:lang w:val="ro-RO"/>
        </w:rPr>
        <w:t>semnare arhiva</w:t>
      </w:r>
      <w:r w:rsidRPr="00FE6822">
        <w:rPr>
          <w:rFonts w:ascii="Times New Roman" w:hAnsi="Times New Roman" w:cs="Times New Roman"/>
          <w:sz w:val="28"/>
          <w:szCs w:val="28"/>
          <w:lang w:val="ro-RO"/>
        </w:rPr>
        <w:t xml:space="preserve">, </w:t>
      </w:r>
      <w:r w:rsidRPr="00FE6822">
        <w:rPr>
          <w:rFonts w:ascii="Times New Roman" w:hAnsi="Times New Roman" w:cs="Times New Roman"/>
          <w:color w:val="000000" w:themeColor="text1"/>
          <w:sz w:val="28"/>
          <w:szCs w:val="28"/>
          <w:lang w:val="ro-RO"/>
        </w:rPr>
        <w:t>incarcare documente MYSMIS;</w:t>
      </w:r>
    </w:p>
    <w:p w:rsidR="00927F61" w:rsidRPr="00B015B9" w:rsidRDefault="00927F61" w:rsidP="00927F61">
      <w:pPr>
        <w:pStyle w:val="Listparagraf"/>
        <w:numPr>
          <w:ilvl w:val="0"/>
          <w:numId w:val="1"/>
        </w:numPr>
        <w:ind w:left="720"/>
        <w:jc w:val="both"/>
        <w:rPr>
          <w:rFonts w:ascii="Times New Roman" w:hAnsi="Times New Roman" w:cs="Times New Roman"/>
          <w:color w:val="000000" w:themeColor="text1"/>
          <w:sz w:val="28"/>
          <w:szCs w:val="28"/>
          <w:lang w:val="ro-RO"/>
        </w:rPr>
      </w:pPr>
      <w:r w:rsidRPr="00FE6822">
        <w:rPr>
          <w:rFonts w:ascii="Times New Roman" w:hAnsi="Times New Roman" w:cs="Times New Roman"/>
          <w:color w:val="000000" w:themeColor="text1"/>
          <w:sz w:val="28"/>
          <w:szCs w:val="28"/>
          <w:lang w:val="ro-RO"/>
        </w:rPr>
        <w:t xml:space="preserve">Notificare nr. 5 pentru ADR Sud Muntenia ref. modificare reprezentant legal proiect „Eficientizare Energetica Liceul Tehnologic de Servicii Sfantul Apostol Andrei in Municipiul Ploiesti - </w:t>
      </w:r>
      <w:r w:rsidRPr="00B015B9">
        <w:rPr>
          <w:rFonts w:ascii="Times New Roman" w:hAnsi="Times New Roman" w:cs="Times New Roman"/>
          <w:color w:val="000000" w:themeColor="text1"/>
          <w:sz w:val="28"/>
          <w:szCs w:val="28"/>
          <w:lang w:val="ro-RO"/>
        </w:rPr>
        <w:t>discutii/corespondenta ofiter monitorizare ADR Sud Muntenia si consultant management, semnare electronica documente</w:t>
      </w:r>
      <w:r w:rsidRPr="00FE6822">
        <w:rPr>
          <w:rFonts w:ascii="Times New Roman" w:hAnsi="Times New Roman" w:cs="Times New Roman"/>
          <w:sz w:val="28"/>
          <w:szCs w:val="28"/>
          <w:lang w:val="ro-RO"/>
        </w:rPr>
        <w:t xml:space="preserve">, semnare arhiva, incarcare </w:t>
      </w:r>
      <w:r w:rsidRPr="00B015B9">
        <w:rPr>
          <w:rFonts w:ascii="Times New Roman" w:hAnsi="Times New Roman" w:cs="Times New Roman"/>
          <w:color w:val="000000" w:themeColor="text1"/>
          <w:sz w:val="28"/>
          <w:szCs w:val="28"/>
          <w:lang w:val="ro-RO"/>
        </w:rPr>
        <w:t>documente MYSMIS;</w:t>
      </w:r>
    </w:p>
    <w:p w:rsidR="00927F61" w:rsidRPr="00FE6822" w:rsidRDefault="00927F61" w:rsidP="00927F61">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FE6822">
        <w:rPr>
          <w:rFonts w:ascii="Times New Roman" w:hAnsi="Times New Roman" w:cs="Times New Roman"/>
          <w:color w:val="000000" w:themeColor="text1"/>
          <w:sz w:val="28"/>
          <w:szCs w:val="28"/>
          <w:lang w:val="ro-RO"/>
        </w:rPr>
        <w:t xml:space="preserve">Pregatire vizita monitorizare </w:t>
      </w:r>
      <w:r w:rsidRPr="009E3254">
        <w:rPr>
          <w:rFonts w:ascii="Times New Roman" w:hAnsi="Times New Roman" w:cs="Times New Roman"/>
          <w:sz w:val="28"/>
          <w:szCs w:val="28"/>
          <w:lang w:val="ro-RO"/>
        </w:rPr>
        <w:t xml:space="preserve">ADR Sud Muntenia </w:t>
      </w:r>
      <w:r>
        <w:rPr>
          <w:rFonts w:ascii="Times New Roman" w:hAnsi="Times New Roman" w:cs="Times New Roman"/>
          <w:sz w:val="28"/>
          <w:szCs w:val="28"/>
          <w:lang w:val="ro-RO"/>
        </w:rPr>
        <w:t xml:space="preserve">ex-post </w:t>
      </w:r>
      <w:r w:rsidRPr="009E3254">
        <w:rPr>
          <w:rFonts w:ascii="Times New Roman" w:hAnsi="Times New Roman" w:cs="Times New Roman"/>
          <w:sz w:val="28"/>
          <w:szCs w:val="28"/>
          <w:lang w:val="ro-RO"/>
        </w:rPr>
        <w:t xml:space="preserve">la 4 ani </w:t>
      </w:r>
      <w:r w:rsidRPr="00FE6822">
        <w:rPr>
          <w:rFonts w:ascii="Times New Roman" w:hAnsi="Times New Roman" w:cs="Times New Roman"/>
          <w:color w:val="000000" w:themeColor="text1"/>
          <w:sz w:val="28"/>
          <w:szCs w:val="28"/>
          <w:lang w:val="ro-RO"/>
        </w:rPr>
        <w:t xml:space="preserve">proiect „Realizarea Parcului Municipal Ploiesti Vest inclusiv a cailor de acces si a retelei edilitare specifice – Centru de Excelenta in Afaceri pentru Tinerii </w:t>
      </w:r>
      <w:r w:rsidRPr="00FE6822">
        <w:rPr>
          <w:rFonts w:ascii="Times New Roman" w:hAnsi="Times New Roman" w:cs="Times New Roman"/>
          <w:color w:val="000000" w:themeColor="text1"/>
          <w:sz w:val="28"/>
          <w:szCs w:val="28"/>
          <w:lang w:val="ro-RO"/>
        </w:rPr>
        <w:lastRenderedPageBreak/>
        <w:t>Intreprinzatori” - discutii/corespondenta ofiter ADR Sud Muntenia monitorizare; semnare electronica si transmitere notificare vizita;</w:t>
      </w:r>
    </w:p>
    <w:p w:rsidR="00927F61" w:rsidRPr="00B015B9" w:rsidRDefault="00927F61" w:rsidP="00927F61">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FF4CE2">
        <w:rPr>
          <w:rFonts w:ascii="Times New Roman" w:hAnsi="Times New Roman" w:cs="Times New Roman"/>
          <w:color w:val="000000" w:themeColor="text1"/>
          <w:sz w:val="28"/>
          <w:szCs w:val="28"/>
          <w:lang w:val="ro-RO"/>
        </w:rPr>
        <w:t xml:space="preserve">Pregatire vizita monitorizare </w:t>
      </w:r>
      <w:r w:rsidRPr="009E3254">
        <w:rPr>
          <w:rFonts w:ascii="Times New Roman" w:hAnsi="Times New Roman" w:cs="Times New Roman"/>
          <w:sz w:val="28"/>
          <w:szCs w:val="28"/>
          <w:lang w:val="ro-RO"/>
        </w:rPr>
        <w:t xml:space="preserve">ADR Sud Muntenia </w:t>
      </w:r>
      <w:r>
        <w:rPr>
          <w:rFonts w:ascii="Times New Roman" w:hAnsi="Times New Roman" w:cs="Times New Roman"/>
          <w:sz w:val="28"/>
          <w:szCs w:val="28"/>
          <w:lang w:val="ro-RO"/>
        </w:rPr>
        <w:t xml:space="preserve">ex-post </w:t>
      </w:r>
      <w:r w:rsidRPr="009E3254">
        <w:rPr>
          <w:rFonts w:ascii="Times New Roman" w:hAnsi="Times New Roman" w:cs="Times New Roman"/>
          <w:sz w:val="28"/>
          <w:szCs w:val="28"/>
          <w:lang w:val="ro-RO"/>
        </w:rPr>
        <w:t xml:space="preserve">la 4 ani </w:t>
      </w:r>
      <w:r w:rsidRPr="00FF4CE2">
        <w:rPr>
          <w:rFonts w:ascii="Times New Roman" w:hAnsi="Times New Roman" w:cs="Times New Roman"/>
          <w:color w:val="000000" w:themeColor="text1"/>
          <w:sz w:val="28"/>
          <w:szCs w:val="28"/>
          <w:lang w:val="ro-RO"/>
        </w:rPr>
        <w:t>proiect „</w:t>
      </w:r>
      <w:r w:rsidRPr="00FE6822">
        <w:rPr>
          <w:rFonts w:ascii="Times New Roman" w:hAnsi="Times New Roman" w:cs="Times New Roman"/>
          <w:color w:val="000000" w:themeColor="text1"/>
          <w:sz w:val="28"/>
          <w:szCs w:val="28"/>
          <w:lang w:val="ro-RO"/>
        </w:rPr>
        <w:t xml:space="preserve">REABILITARE TERMICA BLOCURI IN MUNICIPIUL PLOIESTI BLOC 9B1B2 STR. BANESTI NR. 3, BLOC 9C STR. BANESTI NR. 1, BLOC 9D1D2 B-DUL REPUBLICII NR. 181, BLOC 9E STR. SINAII NR.2” </w:t>
      </w:r>
      <w:r w:rsidRPr="00FF4CE2">
        <w:rPr>
          <w:rFonts w:ascii="Times New Roman" w:hAnsi="Times New Roman" w:cs="Times New Roman"/>
          <w:color w:val="000000" w:themeColor="text1"/>
          <w:sz w:val="28"/>
          <w:szCs w:val="28"/>
          <w:lang w:val="ro-RO"/>
        </w:rPr>
        <w:t xml:space="preserve">- </w:t>
      </w:r>
      <w:r w:rsidRPr="00B015B9">
        <w:rPr>
          <w:rFonts w:ascii="Times New Roman" w:hAnsi="Times New Roman" w:cs="Times New Roman"/>
          <w:color w:val="000000" w:themeColor="text1"/>
          <w:sz w:val="28"/>
          <w:szCs w:val="28"/>
          <w:lang w:val="ro-RO"/>
        </w:rPr>
        <w:t>discutii/corespondenta ofiter ADR Sud Muntenia monitorizare; semnare electronica si transmitere notificare vizita;</w:t>
      </w:r>
    </w:p>
    <w:p w:rsidR="00927F61" w:rsidRPr="00FE682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FE6822">
        <w:rPr>
          <w:rFonts w:ascii="Times New Roman" w:hAnsi="Times New Roman" w:cs="Times New Roman"/>
          <w:sz w:val="28"/>
          <w:szCs w:val="28"/>
          <w:lang w:val="ro-RO"/>
        </w:rPr>
        <w:t xml:space="preserve">Raport de vizita monitorizare ADR Sud Muntenia </w:t>
      </w:r>
      <w:r>
        <w:rPr>
          <w:rFonts w:ascii="Times New Roman" w:hAnsi="Times New Roman" w:cs="Times New Roman"/>
          <w:sz w:val="28"/>
          <w:szCs w:val="28"/>
          <w:lang w:val="ro-RO"/>
        </w:rPr>
        <w:t xml:space="preserve">ex-post </w:t>
      </w:r>
      <w:r w:rsidRPr="00FE6822">
        <w:rPr>
          <w:rFonts w:ascii="Times New Roman" w:hAnsi="Times New Roman" w:cs="Times New Roman"/>
          <w:sz w:val="28"/>
          <w:szCs w:val="28"/>
          <w:lang w:val="ro-RO"/>
        </w:rPr>
        <w:t>la 4 ani proiect „REABILITARE TERMICA BLOCURI IN MUNICIPIUL PLOIESTI BLOC 9B1B2 STR. BANESTI NR. 3, BLOC 9C STR. BANESTI NR. 1, BLOC 9D1D2 B-DUL REPUBLICII NR. 181, BLOC 9E STR. SINAII NR.2”</w:t>
      </w:r>
      <w:r>
        <w:rPr>
          <w:rFonts w:ascii="Times New Roman" w:hAnsi="Times New Roman" w:cs="Times New Roman"/>
          <w:sz w:val="28"/>
          <w:szCs w:val="28"/>
          <w:lang w:val="ro-RO"/>
        </w:rPr>
        <w:t>;</w:t>
      </w:r>
    </w:p>
    <w:p w:rsidR="00927F61" w:rsidRDefault="00927F61" w:rsidP="00927F61">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11053B">
        <w:rPr>
          <w:rFonts w:ascii="Times New Roman" w:hAnsi="Times New Roman" w:cs="Times New Roman"/>
          <w:color w:val="000000" w:themeColor="text1"/>
          <w:sz w:val="28"/>
          <w:szCs w:val="28"/>
          <w:lang w:val="ro-RO"/>
        </w:rPr>
        <w:t xml:space="preserve">Pregatire vizita monitorizare proiect </w:t>
      </w:r>
      <w:r w:rsidRPr="00FE6822">
        <w:rPr>
          <w:rFonts w:ascii="Times New Roman" w:hAnsi="Times New Roman" w:cs="Times New Roman"/>
          <w:color w:val="000000" w:themeColor="text1"/>
          <w:sz w:val="28"/>
          <w:szCs w:val="28"/>
          <w:lang w:val="ro-RO"/>
        </w:rPr>
        <w:t xml:space="preserve">„Eficientizare Energetica Scoala Gimnaziala George Cosbuc” - discutii/corespondenta ofiter monitorizare ADR Sud Muntenia, consultant management si membrii UIP; </w:t>
      </w:r>
      <w:r w:rsidRPr="00B015B9">
        <w:rPr>
          <w:rFonts w:ascii="Times New Roman" w:hAnsi="Times New Roman" w:cs="Times New Roman"/>
          <w:color w:val="000000" w:themeColor="text1"/>
          <w:sz w:val="28"/>
          <w:szCs w:val="28"/>
          <w:lang w:val="ro-RO"/>
        </w:rPr>
        <w:t>semnare electronica si transmitere notificare vizita;</w:t>
      </w:r>
    </w:p>
    <w:p w:rsidR="00927F61" w:rsidRPr="00FE682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FE6822">
        <w:rPr>
          <w:rFonts w:ascii="Times New Roman" w:hAnsi="Times New Roman" w:cs="Times New Roman"/>
          <w:sz w:val="28"/>
          <w:szCs w:val="28"/>
          <w:lang w:val="ro-RO"/>
        </w:rPr>
        <w:t>Raport de vizita monitorizare ADR Sud Muntenia proiect „Eficientizare Energetica Scoala Gimnaziala George Cosbuc”;</w:t>
      </w:r>
    </w:p>
    <w:p w:rsidR="00927F61" w:rsidRPr="00E87E98"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FE6822">
        <w:rPr>
          <w:rFonts w:ascii="Times New Roman" w:hAnsi="Times New Roman" w:cs="Times New Roman"/>
          <w:color w:val="000000" w:themeColor="text1"/>
          <w:sz w:val="28"/>
          <w:szCs w:val="28"/>
          <w:lang w:val="ro-RO"/>
        </w:rPr>
        <w:t xml:space="preserve">Cerere de rambursare nr. 2 proiect „Eficientizare Energetica Scoala Gimnaziala George Cosbuc” - discutii/corespondenta consultant management proiect, responsabil economic si furnizor servicii publicitate ref. verificare, pregatire si transmitere documente pentru cerere de rambursare 2 - formular CR, documente justificative, documente de plata, declaratii, </w:t>
      </w:r>
      <w:r w:rsidRPr="00E87E98">
        <w:rPr>
          <w:rFonts w:ascii="Times New Roman" w:hAnsi="Times New Roman" w:cs="Times New Roman"/>
          <w:sz w:val="28"/>
          <w:szCs w:val="28"/>
          <w:lang w:val="ro-RO"/>
        </w:rPr>
        <w:t>etc;</w:t>
      </w:r>
      <w:r w:rsidRPr="00FE6822">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completare documente identificare financiara; </w:t>
      </w:r>
      <w:r w:rsidRPr="00FE6822">
        <w:rPr>
          <w:rFonts w:ascii="Times New Roman" w:hAnsi="Times New Roman" w:cs="Times New Roman"/>
          <w:sz w:val="28"/>
          <w:szCs w:val="28"/>
          <w:lang w:val="ro-RO"/>
        </w:rPr>
        <w:t>demersuri semnare olograf si electronic documente si incarcare in MYSMIS;</w:t>
      </w:r>
    </w:p>
    <w:p w:rsidR="00927F61" w:rsidRPr="00F92681"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E6822">
        <w:rPr>
          <w:rFonts w:ascii="Times New Roman" w:hAnsi="Times New Roman" w:cs="Times New Roman"/>
          <w:sz w:val="28"/>
          <w:szCs w:val="28"/>
          <w:lang w:val="ro-RO"/>
        </w:rPr>
        <w:t>Semnare electronica documente arhiva Notificare nr. 1 proiect „MODERNIZARE STR. GH. GRIGORE CANTACUZINO IN ZONA PASAJ CFR PODUL INALT PRIN LARGIRE LA 4 BENZI, REABILITARE STR. GH. GRIGORE CANTACUZINO, TRONSON SOS. VESTULUI - LIMITA ORAS, INCLUSIV TERMINAL MULTIMODAL” si incarcare in MYSMIS;</w:t>
      </w:r>
    </w:p>
    <w:p w:rsidR="00927F61" w:rsidRPr="005F0E32" w:rsidRDefault="00927F61" w:rsidP="00927F6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E6822">
        <w:rPr>
          <w:rFonts w:ascii="Times New Roman" w:hAnsi="Times New Roman" w:cs="Times New Roman"/>
          <w:sz w:val="28"/>
          <w:szCs w:val="28"/>
          <w:lang w:val="ro-RO"/>
        </w:rPr>
        <w:t xml:space="preserve">Semnare electronica Notificari </w:t>
      </w:r>
      <w:r w:rsidRPr="006E21D5">
        <w:rPr>
          <w:rFonts w:ascii="Times New Roman" w:hAnsi="Times New Roman" w:cs="Times New Roman"/>
          <w:sz w:val="28"/>
          <w:szCs w:val="28"/>
          <w:lang w:val="ro-RO"/>
        </w:rPr>
        <w:t>proiecte „</w:t>
      </w:r>
      <w:r w:rsidRPr="00FE6822">
        <w:rPr>
          <w:rFonts w:ascii="Times New Roman" w:hAnsi="Times New Roman" w:cs="Times New Roman"/>
          <w:sz w:val="28"/>
          <w:szCs w:val="28"/>
          <w:lang w:val="ro-RO"/>
        </w:rPr>
        <w:t>Asigurarea mobilit</w:t>
      </w:r>
      <w:r w:rsidRPr="006E21D5">
        <w:rPr>
          <w:rFonts w:ascii="Times New Roman" w:hAnsi="Times New Roman" w:cs="Times New Roman"/>
          <w:sz w:val="28"/>
          <w:szCs w:val="28"/>
          <w:lang w:val="ro-RO"/>
        </w:rPr>
        <w:t>at</w:t>
      </w:r>
      <w:r w:rsidRPr="00FE6822">
        <w:rPr>
          <w:rFonts w:ascii="Times New Roman" w:hAnsi="Times New Roman" w:cs="Times New Roman"/>
          <w:sz w:val="28"/>
          <w:szCs w:val="28"/>
          <w:lang w:val="ro-RO"/>
        </w:rPr>
        <w:t>ii traficului prin prelungirea leg</w:t>
      </w:r>
      <w:r w:rsidRPr="006E21D5">
        <w:rPr>
          <w:rFonts w:ascii="Times New Roman" w:hAnsi="Times New Roman" w:cs="Times New Roman"/>
          <w:sz w:val="28"/>
          <w:szCs w:val="28"/>
          <w:lang w:val="ro-RO"/>
        </w:rPr>
        <w:t>a</w:t>
      </w:r>
      <w:r w:rsidRPr="00FE6822">
        <w:rPr>
          <w:rFonts w:ascii="Times New Roman" w:hAnsi="Times New Roman" w:cs="Times New Roman"/>
          <w:sz w:val="28"/>
          <w:szCs w:val="28"/>
          <w:lang w:val="ro-RO"/>
        </w:rPr>
        <w:t xml:space="preserve">turii rutiere </w:t>
      </w:r>
      <w:r w:rsidRPr="006E21D5">
        <w:rPr>
          <w:rFonts w:ascii="Times New Roman" w:hAnsi="Times New Roman" w:cs="Times New Roman"/>
          <w:sz w:val="28"/>
          <w:szCs w:val="28"/>
          <w:lang w:val="ro-RO"/>
        </w:rPr>
        <w:t>s</w:t>
      </w:r>
      <w:r w:rsidRPr="00FE6822">
        <w:rPr>
          <w:rFonts w:ascii="Times New Roman" w:hAnsi="Times New Roman" w:cs="Times New Roman"/>
          <w:sz w:val="28"/>
          <w:szCs w:val="28"/>
          <w:lang w:val="ro-RO"/>
        </w:rPr>
        <w:t>i de</w:t>
      </w:r>
      <w:r w:rsidRPr="006E21D5">
        <w:rPr>
          <w:rFonts w:ascii="Times New Roman" w:hAnsi="Times New Roman" w:cs="Times New Roman"/>
          <w:sz w:val="28"/>
          <w:szCs w:val="28"/>
          <w:lang w:val="ro-RO"/>
        </w:rPr>
        <w:t xml:space="preserve"> </w:t>
      </w:r>
      <w:r w:rsidRPr="00FE6822">
        <w:rPr>
          <w:rFonts w:ascii="Times New Roman" w:hAnsi="Times New Roman" w:cs="Times New Roman"/>
          <w:sz w:val="28"/>
          <w:szCs w:val="28"/>
          <w:lang w:val="ro-RO"/>
        </w:rPr>
        <w:t xml:space="preserve">transport public </w:t>
      </w:r>
      <w:r w:rsidRPr="006E21D5">
        <w:rPr>
          <w:rFonts w:ascii="Times New Roman" w:hAnsi="Times New Roman" w:cs="Times New Roman"/>
          <w:sz w:val="28"/>
          <w:szCs w:val="28"/>
          <w:lang w:val="ro-RO"/>
        </w:rPr>
        <w:t>i</w:t>
      </w:r>
      <w:r w:rsidRPr="00FE6822">
        <w:rPr>
          <w:rFonts w:ascii="Times New Roman" w:hAnsi="Times New Roman" w:cs="Times New Roman"/>
          <w:sz w:val="28"/>
          <w:szCs w:val="28"/>
          <w:lang w:val="ro-RO"/>
        </w:rPr>
        <w:t xml:space="preserve">ntre Gara de Sud </w:t>
      </w:r>
      <w:r w:rsidRPr="006E21D5">
        <w:rPr>
          <w:rFonts w:ascii="Times New Roman" w:hAnsi="Times New Roman" w:cs="Times New Roman"/>
          <w:sz w:val="28"/>
          <w:szCs w:val="28"/>
          <w:lang w:val="ro-RO"/>
        </w:rPr>
        <w:t>s</w:t>
      </w:r>
      <w:r w:rsidRPr="00FE6822">
        <w:rPr>
          <w:rFonts w:ascii="Times New Roman" w:hAnsi="Times New Roman" w:cs="Times New Roman"/>
          <w:sz w:val="28"/>
          <w:szCs w:val="28"/>
          <w:lang w:val="ro-RO"/>
        </w:rPr>
        <w:t>i Gara de Vest (strada Libert</w:t>
      </w:r>
      <w:r w:rsidRPr="006E21D5">
        <w:rPr>
          <w:rFonts w:ascii="Times New Roman" w:hAnsi="Times New Roman" w:cs="Times New Roman"/>
          <w:sz w:val="28"/>
          <w:szCs w:val="28"/>
          <w:lang w:val="ro-RO"/>
        </w:rPr>
        <w:t>at</w:t>
      </w:r>
      <w:r w:rsidRPr="00FE6822">
        <w:rPr>
          <w:rFonts w:ascii="Times New Roman" w:hAnsi="Times New Roman" w:cs="Times New Roman"/>
          <w:sz w:val="28"/>
          <w:szCs w:val="28"/>
          <w:lang w:val="ro-RO"/>
        </w:rPr>
        <w:t>ii), inclusiv lucr</w:t>
      </w:r>
      <w:r w:rsidRPr="006E21D5">
        <w:rPr>
          <w:rFonts w:ascii="Times New Roman" w:hAnsi="Times New Roman" w:cs="Times New Roman"/>
          <w:sz w:val="28"/>
          <w:szCs w:val="28"/>
          <w:lang w:val="ro-RO"/>
        </w:rPr>
        <w:t>a</w:t>
      </w:r>
      <w:r w:rsidRPr="00FE6822">
        <w:rPr>
          <w:rFonts w:ascii="Times New Roman" w:hAnsi="Times New Roman" w:cs="Times New Roman"/>
          <w:sz w:val="28"/>
          <w:szCs w:val="28"/>
          <w:lang w:val="ro-RO"/>
        </w:rPr>
        <w:t>ri</w:t>
      </w:r>
      <w:r w:rsidRPr="006E21D5">
        <w:rPr>
          <w:rFonts w:ascii="Times New Roman" w:hAnsi="Times New Roman" w:cs="Times New Roman"/>
          <w:sz w:val="28"/>
          <w:szCs w:val="28"/>
          <w:lang w:val="ro-RO"/>
        </w:rPr>
        <w:t xml:space="preserve"> </w:t>
      </w:r>
      <w:r w:rsidRPr="00FE6822">
        <w:rPr>
          <w:rFonts w:ascii="Times New Roman" w:hAnsi="Times New Roman" w:cs="Times New Roman"/>
          <w:sz w:val="28"/>
          <w:szCs w:val="28"/>
          <w:lang w:val="ro-RO"/>
        </w:rPr>
        <w:t>de reabilitare a domeniului public al pie</w:t>
      </w:r>
      <w:r>
        <w:rPr>
          <w:rFonts w:ascii="Times New Roman" w:hAnsi="Times New Roman" w:cs="Times New Roman"/>
          <w:sz w:val="28"/>
          <w:szCs w:val="28"/>
          <w:lang w:val="ro-RO"/>
        </w:rPr>
        <w:t>t</w:t>
      </w:r>
      <w:r w:rsidRPr="00FE6822">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FE6822">
        <w:rPr>
          <w:rFonts w:ascii="Times New Roman" w:hAnsi="Times New Roman" w:cs="Times New Roman"/>
          <w:sz w:val="28"/>
          <w:szCs w:val="28"/>
          <w:lang w:val="ro-RO"/>
        </w:rPr>
        <w:t>rilor – Etapa I</w:t>
      </w:r>
      <w:r>
        <w:rPr>
          <w:rFonts w:ascii="Times New Roman" w:hAnsi="Times New Roman" w:cs="Times New Roman"/>
          <w:sz w:val="28"/>
          <w:szCs w:val="28"/>
          <w:lang w:val="ro-RO"/>
        </w:rPr>
        <w:t xml:space="preserve">” </w:t>
      </w:r>
      <w:r w:rsidRPr="005F0E32">
        <w:rPr>
          <w:rFonts w:ascii="Times New Roman" w:hAnsi="Times New Roman" w:cs="Times New Roman"/>
          <w:sz w:val="28"/>
          <w:szCs w:val="28"/>
          <w:lang w:val="ro-RO"/>
        </w:rPr>
        <w:t>si Etapa 2;</w:t>
      </w:r>
    </w:p>
    <w:p w:rsidR="00927F61" w:rsidRPr="00FE682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FE6822">
        <w:rPr>
          <w:rFonts w:ascii="Times New Roman" w:hAnsi="Times New Roman" w:cs="Times New Roman"/>
          <w:sz w:val="28"/>
          <w:szCs w:val="28"/>
          <w:lang w:val="ro-RO"/>
        </w:rPr>
        <w:t>Semnare electronica documente notificare proiect „”Eficientizare Energetica Blocuri in Municipiul Ploiesti - lot 4”; discutii/corespondenta consultant management proiect;</w:t>
      </w:r>
    </w:p>
    <w:p w:rsidR="00927F61" w:rsidRPr="00B015B9" w:rsidRDefault="00927F61" w:rsidP="00927F61">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FE6822">
        <w:rPr>
          <w:rFonts w:ascii="Times New Roman" w:hAnsi="Times New Roman" w:cs="Times New Roman"/>
          <w:sz w:val="28"/>
          <w:szCs w:val="28"/>
          <w:lang w:val="ro-RO"/>
        </w:rPr>
        <w:lastRenderedPageBreak/>
        <w:t xml:space="preserve">Redactare/ verificare/modificare solicitare act aditional nr. 2 la contract de finantare proiect „Eficientizare Energetica Scoala Gimnaziala George Cosbuc” si anexe; discutii/corespondenta </w:t>
      </w:r>
      <w:r w:rsidRPr="005F0E32">
        <w:rPr>
          <w:rFonts w:ascii="Times New Roman" w:hAnsi="Times New Roman" w:cs="Times New Roman"/>
          <w:sz w:val="28"/>
          <w:szCs w:val="28"/>
          <w:lang w:val="ro-RO"/>
        </w:rPr>
        <w:t xml:space="preserve">ofiter monitorizare ADR Sud Muntenia si </w:t>
      </w:r>
      <w:r w:rsidRPr="00FE6822">
        <w:rPr>
          <w:rFonts w:ascii="Times New Roman" w:hAnsi="Times New Roman" w:cs="Times New Roman"/>
          <w:sz w:val="28"/>
          <w:szCs w:val="28"/>
          <w:lang w:val="ro-RO"/>
        </w:rPr>
        <w:t>consultant manager proiect;</w:t>
      </w:r>
    </w:p>
    <w:p w:rsidR="00927F61" w:rsidRPr="00FE6822" w:rsidRDefault="00927F61" w:rsidP="00927F61">
      <w:pPr>
        <w:pStyle w:val="Listparagraf"/>
        <w:numPr>
          <w:ilvl w:val="0"/>
          <w:numId w:val="1"/>
        </w:numPr>
        <w:ind w:left="720"/>
        <w:jc w:val="both"/>
        <w:rPr>
          <w:rFonts w:ascii="Times New Roman" w:hAnsi="Times New Roman" w:cs="Times New Roman"/>
          <w:color w:val="2E74B5" w:themeColor="accent1" w:themeShade="BF"/>
          <w:sz w:val="28"/>
          <w:szCs w:val="28"/>
          <w:lang w:val="ro-RO"/>
        </w:rPr>
      </w:pPr>
      <w:r w:rsidRPr="00C10C60">
        <w:rPr>
          <w:rFonts w:ascii="Times New Roman" w:hAnsi="Times New Roman" w:cs="Times New Roman"/>
          <w:sz w:val="28"/>
          <w:szCs w:val="28"/>
          <w:lang w:val="ro-RO"/>
        </w:rPr>
        <w:t xml:space="preserve">Discutii/corespondenta </w:t>
      </w:r>
      <w:r w:rsidRPr="00FE6822">
        <w:rPr>
          <w:rFonts w:ascii="Times New Roman" w:hAnsi="Times New Roman" w:cs="Times New Roman"/>
          <w:color w:val="000000" w:themeColor="text1"/>
          <w:sz w:val="28"/>
          <w:szCs w:val="28"/>
          <w:lang w:val="ro-RO"/>
        </w:rPr>
        <w:t>Serv. Juridic ref. contestatie Informare plata CR1 proiect „Eficientizare Energetica Scoala Gimnaziala George Cosbuc”</w:t>
      </w:r>
      <w:r w:rsidRPr="00CC3779">
        <w:rPr>
          <w:rFonts w:ascii="Times New Roman" w:hAnsi="Times New Roman" w:cs="Times New Roman"/>
          <w:color w:val="000000" w:themeColor="text1"/>
          <w:sz w:val="28"/>
          <w:szCs w:val="28"/>
          <w:lang w:val="ro-RO"/>
        </w:rPr>
        <w:t>;</w:t>
      </w:r>
    </w:p>
    <w:p w:rsidR="00927F61" w:rsidRPr="00FE6822" w:rsidRDefault="00927F61" w:rsidP="00927F61">
      <w:pPr>
        <w:pStyle w:val="Listparagraf"/>
        <w:numPr>
          <w:ilvl w:val="0"/>
          <w:numId w:val="1"/>
        </w:numPr>
        <w:ind w:left="720"/>
        <w:jc w:val="both"/>
        <w:rPr>
          <w:rFonts w:ascii="Times New Roman" w:hAnsi="Times New Roman" w:cs="Times New Roman"/>
          <w:color w:val="000000" w:themeColor="text1"/>
          <w:sz w:val="28"/>
          <w:szCs w:val="28"/>
          <w:lang w:val="ro-RO"/>
        </w:rPr>
      </w:pPr>
      <w:r>
        <w:rPr>
          <w:rFonts w:ascii="Times New Roman" w:hAnsi="Times New Roman" w:cs="Times New Roman"/>
          <w:color w:val="000000" w:themeColor="text1"/>
          <w:sz w:val="28"/>
          <w:szCs w:val="28"/>
          <w:lang w:val="ro-RO"/>
        </w:rPr>
        <w:t>C</w:t>
      </w:r>
      <w:r w:rsidRPr="00FE6822">
        <w:rPr>
          <w:rFonts w:ascii="Times New Roman" w:hAnsi="Times New Roman" w:cs="Times New Roman"/>
          <w:color w:val="000000" w:themeColor="text1"/>
          <w:sz w:val="28"/>
          <w:szCs w:val="28"/>
          <w:lang w:val="ro-RO"/>
        </w:rPr>
        <w:t>orespondenta Serv. Juridic ref. contestatie Informare plata CR1 proiect „Eficientizare Energetica Liceul Tehnologic de servicii Sfantul Apostol Andrei in Municipiul Ploiesti”;</w:t>
      </w:r>
    </w:p>
    <w:p w:rsidR="00927F61"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5F0E32">
        <w:rPr>
          <w:rFonts w:ascii="Times New Roman" w:hAnsi="Times New Roman" w:cs="Times New Roman"/>
          <w:sz w:val="28"/>
          <w:szCs w:val="28"/>
          <w:lang w:val="ro-RO"/>
        </w:rPr>
        <w:t>Participare la curs „Planificare strategica” organizat in cadrul  proiectului: „Solutii informatice integrate pentru optimizarea activitatii administrative, cresterea compententelor si a nivelului de calitate a serviciilor publice pentru cetateni si mediul de afaceri la nivelul Municipiului Ploiesti” finantat prin POCA;</w:t>
      </w:r>
    </w:p>
    <w:p w:rsidR="00927F61" w:rsidRPr="005F0E3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575D76">
        <w:rPr>
          <w:rFonts w:ascii="Times New Roman" w:hAnsi="Times New Roman" w:cs="Times New Roman"/>
          <w:sz w:val="28"/>
          <w:szCs w:val="28"/>
          <w:lang w:val="ro-RO"/>
        </w:rPr>
        <w:t xml:space="preserve">Incarcare Mysmis raspuns clarificari CR2 </w:t>
      </w:r>
      <w:r w:rsidRPr="0090075D">
        <w:rPr>
          <w:rFonts w:ascii="Times New Roman" w:hAnsi="Times New Roman" w:cs="Times New Roman"/>
          <w:sz w:val="28"/>
          <w:szCs w:val="28"/>
          <w:lang w:val="ro-RO"/>
        </w:rPr>
        <w:t>„Eficientizare energetic</w:t>
      </w:r>
      <w:r>
        <w:rPr>
          <w:rFonts w:ascii="Times New Roman" w:hAnsi="Times New Roman" w:cs="Times New Roman"/>
          <w:sz w:val="28"/>
          <w:szCs w:val="28"/>
          <w:lang w:val="ro-RO"/>
        </w:rPr>
        <w:t>a blocuri i</w:t>
      </w:r>
      <w:r w:rsidRPr="0090075D">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4</w:t>
      </w:r>
      <w:r w:rsidRPr="0090075D">
        <w:rPr>
          <w:rFonts w:ascii="Times New Roman" w:hAnsi="Times New Roman" w:cs="Times New Roman"/>
          <w:sz w:val="28"/>
          <w:szCs w:val="28"/>
          <w:lang w:val="ro-RO"/>
        </w:rPr>
        <w:t>”</w:t>
      </w:r>
      <w:r>
        <w:rPr>
          <w:rFonts w:ascii="Times New Roman" w:hAnsi="Times New Roman" w:cs="Times New Roman"/>
          <w:sz w:val="28"/>
          <w:szCs w:val="28"/>
          <w:lang w:val="ro-RO"/>
        </w:rPr>
        <w:t>;</w:t>
      </w:r>
    </w:p>
    <w:p w:rsidR="00927F61" w:rsidRPr="00575D76"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75D76">
        <w:rPr>
          <w:rFonts w:ascii="Times New Roman" w:hAnsi="Times New Roman" w:cs="Times New Roman"/>
          <w:sz w:val="28"/>
          <w:szCs w:val="28"/>
          <w:lang w:val="ro-RO"/>
        </w:rPr>
        <w:t>emnare electronica documente „Eficientizare energetica blocuri in municipiul Ploiesti –  Lot 3”;</w:t>
      </w:r>
    </w:p>
    <w:p w:rsidR="00927F61" w:rsidRPr="00EC695A"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C695A">
        <w:rPr>
          <w:rFonts w:ascii="Times New Roman" w:hAnsi="Times New Roman" w:cs="Times New Roman"/>
          <w:sz w:val="28"/>
          <w:szCs w:val="28"/>
          <w:lang w:val="ro-RO"/>
        </w:rPr>
        <w:t>izita de monitorizare</w:t>
      </w:r>
      <w:r>
        <w:rPr>
          <w:rFonts w:ascii="Times New Roman" w:hAnsi="Times New Roman" w:cs="Times New Roman"/>
          <w:sz w:val="28"/>
          <w:szCs w:val="28"/>
          <w:lang w:val="ro-RO"/>
        </w:rPr>
        <w:t xml:space="preserve"> ADr Sud Muntenia proiecte: </w:t>
      </w:r>
      <w:r w:rsidRPr="00EC695A">
        <w:rPr>
          <w:rFonts w:ascii="Times New Roman" w:hAnsi="Times New Roman" w:cs="Times New Roman"/>
          <w:sz w:val="28"/>
          <w:szCs w:val="28"/>
          <w:lang w:val="ro-RO"/>
        </w:rPr>
        <w:t xml:space="preserve"> </w:t>
      </w:r>
      <w:r w:rsidRPr="00E87F16">
        <w:rPr>
          <w:rFonts w:ascii="Times New Roman" w:hAnsi="Times New Roman" w:cs="Times New Roman"/>
          <w:sz w:val="28"/>
          <w:szCs w:val="28"/>
          <w:lang w:val="ro-RO"/>
        </w:rPr>
        <w:t>„EFICIENTIZARE ENERGETICA</w:t>
      </w:r>
      <w:r>
        <w:rPr>
          <w:rFonts w:ascii="Times New Roman" w:hAnsi="Times New Roman" w:cs="Times New Roman"/>
          <w:sz w:val="28"/>
          <w:szCs w:val="28"/>
          <w:lang w:val="ro-RO"/>
        </w:rPr>
        <w:t xml:space="preserve"> </w:t>
      </w:r>
      <w:r w:rsidRPr="00E87F16">
        <w:rPr>
          <w:rFonts w:ascii="Times New Roman" w:hAnsi="Times New Roman" w:cs="Times New Roman"/>
          <w:sz w:val="28"/>
          <w:szCs w:val="28"/>
          <w:lang w:val="ro-RO"/>
        </w:rPr>
        <w:t xml:space="preserve">GRADINITA CU PROGRAM PRELUNGIT </w:t>
      </w:r>
      <w:r>
        <w:rPr>
          <w:rFonts w:ascii="Times New Roman" w:hAnsi="Times New Roman" w:cs="Times New Roman"/>
          <w:sz w:val="28"/>
          <w:szCs w:val="28"/>
          <w:lang w:val="ro-RO"/>
        </w:rPr>
        <w:t>Nr. 23</w:t>
      </w:r>
      <w:r w:rsidRPr="00E87F16">
        <w:rPr>
          <w:rFonts w:ascii="Times New Roman" w:hAnsi="Times New Roman" w:cs="Times New Roman"/>
          <w:sz w:val="28"/>
          <w:szCs w:val="28"/>
          <w:lang w:val="ro-RO"/>
        </w:rPr>
        <w:t>”</w:t>
      </w:r>
      <w:r w:rsidRPr="00EC695A">
        <w:rPr>
          <w:rFonts w:ascii="Times New Roman" w:hAnsi="Times New Roman" w:cs="Times New Roman"/>
          <w:sz w:val="28"/>
          <w:szCs w:val="28"/>
          <w:lang w:val="ro-RO"/>
        </w:rPr>
        <w:t>, </w:t>
      </w:r>
      <w:r w:rsidRPr="00E87F16">
        <w:rPr>
          <w:rFonts w:ascii="Times New Roman" w:hAnsi="Times New Roman" w:cs="Times New Roman"/>
          <w:sz w:val="28"/>
          <w:szCs w:val="28"/>
          <w:lang w:val="ro-RO"/>
        </w:rPr>
        <w:t>„EFICIENTIZARE ENERGETICA COLEGIUL TEHNIC NATIONAL ALEXANDRU IOAN CUZA”</w:t>
      </w:r>
      <w:r w:rsidRPr="00EC695A">
        <w:rPr>
          <w:rFonts w:ascii="Times New Roman" w:hAnsi="Times New Roman" w:cs="Times New Roman"/>
          <w:sz w:val="28"/>
          <w:szCs w:val="28"/>
          <w:lang w:val="ro-RO"/>
        </w:rPr>
        <w:t xml:space="preserve"> si </w:t>
      </w:r>
      <w:r w:rsidRPr="00E87F16">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E6D23">
        <w:rPr>
          <w:rFonts w:ascii="Times New Roman" w:hAnsi="Times New Roman" w:cs="Times New Roman"/>
          <w:sz w:val="28"/>
          <w:szCs w:val="28"/>
          <w:lang w:val="ro-RO"/>
        </w:rPr>
        <w:t>iscutii si corespondenta cu reprezentantul firmei de formare profesionala pentru organizarea sesiunilor de instruire pentru proiectul “</w:t>
      </w:r>
      <w:r>
        <w:rPr>
          <w:rFonts w:ascii="Times New Roman" w:hAnsi="Times New Roman" w:cs="Times New Roman"/>
          <w:sz w:val="28"/>
          <w:szCs w:val="28"/>
          <w:lang w:val="ro-RO"/>
        </w:rPr>
        <w:t>Solut</w:t>
      </w:r>
      <w:r w:rsidRPr="00EE6D23">
        <w:rPr>
          <w:rFonts w:ascii="Times New Roman" w:hAnsi="Times New Roman" w:cs="Times New Roman"/>
          <w:sz w:val="28"/>
          <w:szCs w:val="28"/>
          <w:lang w:val="ro-RO"/>
        </w:rPr>
        <w:t xml:space="preserve">ii informatice integrate pentru optimizarea activitatii administrative, cresterea competentelor si a nivelului de calitate a serviciilor publice pentru cetateni si mediul de afaceri la nivelul Municipiului </w:t>
      </w:r>
      <w:r>
        <w:rPr>
          <w:rFonts w:ascii="Times New Roman" w:hAnsi="Times New Roman" w:cs="Times New Roman"/>
          <w:sz w:val="28"/>
          <w:szCs w:val="28"/>
          <w:lang w:val="ro-RO"/>
        </w:rPr>
        <w:t>Ploies</w:t>
      </w:r>
      <w:r w:rsidRPr="00EE6D23">
        <w:rPr>
          <w:rFonts w:ascii="Times New Roman" w:hAnsi="Times New Roman" w:cs="Times New Roman"/>
          <w:sz w:val="28"/>
          <w:szCs w:val="28"/>
          <w:lang w:val="ro-RO"/>
        </w:rPr>
        <w:t>ti– ID 129737”;</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E6D23">
        <w:rPr>
          <w:rFonts w:ascii="Times New Roman" w:hAnsi="Times New Roman" w:cs="Times New Roman"/>
          <w:sz w:val="28"/>
          <w:szCs w:val="28"/>
          <w:lang w:val="ro-RO"/>
        </w:rPr>
        <w:t>ealizare comunicat de presa privind fisele depuse in cadrul Programului Operational Asistenta Tehnica (AMPOAT);</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E6D23">
        <w:rPr>
          <w:rFonts w:ascii="Times New Roman" w:hAnsi="Times New Roman" w:cs="Times New Roman"/>
          <w:sz w:val="28"/>
          <w:szCs w:val="28"/>
          <w:lang w:val="ro-RO"/>
        </w:rPr>
        <w:t>ealizare comunicat de presa privind stadiul proiectului “REGENERARE URBAN</w:t>
      </w:r>
      <w:r>
        <w:rPr>
          <w:rFonts w:ascii="Times New Roman" w:hAnsi="Times New Roman" w:cs="Times New Roman"/>
          <w:sz w:val="28"/>
          <w:szCs w:val="28"/>
          <w:lang w:val="ro-RO"/>
        </w:rPr>
        <w:t>A</w:t>
      </w:r>
      <w:r w:rsidRPr="00EE6D23">
        <w:rPr>
          <w:rFonts w:ascii="Times New Roman" w:hAnsi="Times New Roman" w:cs="Times New Roman"/>
          <w:sz w:val="28"/>
          <w:szCs w:val="28"/>
          <w:lang w:val="ro-RO"/>
        </w:rPr>
        <w:t xml:space="preserve"> IN ZONA MARGINALIZATA A MUNICIPIULUI PLOIE</w:t>
      </w:r>
      <w:r>
        <w:rPr>
          <w:rFonts w:ascii="Times New Roman" w:hAnsi="Times New Roman" w:cs="Times New Roman"/>
          <w:sz w:val="28"/>
          <w:szCs w:val="28"/>
          <w:lang w:val="ro-RO"/>
        </w:rPr>
        <w:t>S</w:t>
      </w:r>
      <w:r w:rsidRPr="00EE6D23">
        <w:rPr>
          <w:rFonts w:ascii="Times New Roman" w:hAnsi="Times New Roman" w:cs="Times New Roman"/>
          <w:sz w:val="28"/>
          <w:szCs w:val="28"/>
          <w:lang w:val="ro-RO"/>
        </w:rPr>
        <w:t>TI - CARTIER RAFOV”;</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E6D23">
        <w:rPr>
          <w:rFonts w:ascii="Times New Roman" w:hAnsi="Times New Roman" w:cs="Times New Roman"/>
          <w:sz w:val="28"/>
          <w:szCs w:val="28"/>
          <w:lang w:val="ro-RO"/>
        </w:rPr>
        <w:t xml:space="preserve">iscutii cu reprezentantii consultantului si ADR privind solicitarea de clarificari nr. 12 pentru proiectul “Reabilitarea, modernizarea </w:t>
      </w:r>
      <w:r>
        <w:rPr>
          <w:rFonts w:ascii="Times New Roman" w:hAnsi="Times New Roman" w:cs="Times New Roman"/>
          <w:sz w:val="28"/>
          <w:szCs w:val="28"/>
          <w:lang w:val="ro-RO"/>
        </w:rPr>
        <w:t>s</w:t>
      </w:r>
      <w:r w:rsidRPr="00EE6D23">
        <w:rPr>
          <w:rFonts w:ascii="Times New Roman" w:hAnsi="Times New Roman" w:cs="Times New Roman"/>
          <w:sz w:val="28"/>
          <w:szCs w:val="28"/>
          <w:lang w:val="ro-RO"/>
        </w:rPr>
        <w:t>i dotarea Liceului Tehnologic Sfantul Andrei”;</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EE6D23">
        <w:rPr>
          <w:rFonts w:ascii="Times New Roman" w:hAnsi="Times New Roman" w:cs="Times New Roman"/>
          <w:sz w:val="28"/>
          <w:szCs w:val="28"/>
          <w:lang w:val="ro-RO"/>
        </w:rPr>
        <w:t xml:space="preserve">ncarcare in MySMIS notificare privind modificarea reprezentantului legal pentru proiectul “Reabilitarea, modernizarea </w:t>
      </w:r>
      <w:r>
        <w:rPr>
          <w:rFonts w:ascii="Times New Roman" w:hAnsi="Times New Roman" w:cs="Times New Roman"/>
          <w:sz w:val="28"/>
          <w:szCs w:val="28"/>
          <w:lang w:val="ro-RO"/>
        </w:rPr>
        <w:t>s</w:t>
      </w:r>
      <w:r w:rsidRPr="00EE6D23">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EE6D23">
        <w:rPr>
          <w:rFonts w:ascii="Times New Roman" w:hAnsi="Times New Roman" w:cs="Times New Roman"/>
          <w:sz w:val="28"/>
          <w:szCs w:val="28"/>
          <w:lang w:val="ro-RO"/>
        </w:rPr>
        <w:t>ti”;</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E6D23">
        <w:rPr>
          <w:rFonts w:ascii="Times New Roman" w:hAnsi="Times New Roman" w:cs="Times New Roman"/>
          <w:sz w:val="28"/>
          <w:szCs w:val="28"/>
          <w:lang w:val="ro-RO"/>
        </w:rPr>
        <w:t>ransmitere raspuns si documente aferente pentru solicitarea de clarificari la CR2 pentru proiectul „Eficientizare energetica blocuri in Municipiul Ploiesti – Lot 2”;</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E6D23">
        <w:rPr>
          <w:rFonts w:ascii="Times New Roman" w:hAnsi="Times New Roman" w:cs="Times New Roman"/>
          <w:sz w:val="28"/>
          <w:szCs w:val="28"/>
          <w:lang w:val="ro-RO"/>
        </w:rPr>
        <w:t>iscutii si corespondenta cu reprezentantii MLPDA privind stadiul proiectului „Achizitie mijloace de transport - troleibuze”;</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E6D23">
        <w:rPr>
          <w:rFonts w:ascii="Times New Roman" w:hAnsi="Times New Roman" w:cs="Times New Roman"/>
          <w:sz w:val="28"/>
          <w:szCs w:val="28"/>
          <w:lang w:val="ro-RO"/>
        </w:rPr>
        <w:t>iscutii si corespondenta cu reprezentantii Solaris privind solicitarea de avans pentru proiectul „Achizitie mijloace de transport - troleibuze”;</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E6D23">
        <w:rPr>
          <w:rFonts w:ascii="Times New Roman" w:hAnsi="Times New Roman" w:cs="Times New Roman"/>
          <w:sz w:val="28"/>
          <w:szCs w:val="28"/>
          <w:lang w:val="ro-RO"/>
        </w:rPr>
        <w:t>izita in teren pentru proiectul „Eficientizare energetica blocuri in Municipiul Ploiesti – Lot 1”;</w:t>
      </w:r>
    </w:p>
    <w:p w:rsidR="00927F61" w:rsidRPr="00EE6D23"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EE6D23">
        <w:rPr>
          <w:rFonts w:ascii="Times New Roman" w:hAnsi="Times New Roman" w:cs="Times New Roman"/>
          <w:sz w:val="28"/>
          <w:szCs w:val="28"/>
          <w:lang w:val="ro-RO"/>
        </w:rPr>
        <w:t xml:space="preserve">otificare catre Comitetul Tehnico-Economic </w:t>
      </w:r>
      <w:r>
        <w:rPr>
          <w:rFonts w:ascii="Times New Roman" w:hAnsi="Times New Roman" w:cs="Times New Roman"/>
          <w:sz w:val="28"/>
          <w:szCs w:val="28"/>
          <w:lang w:val="ro-RO"/>
        </w:rPr>
        <w:t>pentru Societatea Informaţionala</w:t>
      </w:r>
      <w:r w:rsidRPr="00EE6D23">
        <w:rPr>
          <w:rFonts w:ascii="Times New Roman" w:hAnsi="Times New Roman" w:cs="Times New Roman"/>
          <w:sz w:val="28"/>
          <w:szCs w:val="28"/>
          <w:lang w:val="ro-RO"/>
        </w:rPr>
        <w:t xml:space="preserve"> privind modificarea termenului de achizitie pentru proiectul “Solu</w:t>
      </w:r>
      <w:r>
        <w:rPr>
          <w:rFonts w:ascii="Times New Roman" w:hAnsi="Times New Roman" w:cs="Times New Roman"/>
          <w:sz w:val="28"/>
          <w:szCs w:val="28"/>
          <w:lang w:val="ro-RO"/>
        </w:rPr>
        <w:t>t</w:t>
      </w:r>
      <w:r w:rsidRPr="00EE6D23">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EE6D23">
        <w:rPr>
          <w:rFonts w:ascii="Times New Roman" w:hAnsi="Times New Roman" w:cs="Times New Roman"/>
          <w:sz w:val="28"/>
          <w:szCs w:val="28"/>
          <w:lang w:val="ro-RO"/>
        </w:rPr>
        <w:t>ti– ID 129737”;</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450354">
        <w:rPr>
          <w:rFonts w:ascii="Times New Roman" w:hAnsi="Times New Roman" w:cs="Times New Roman"/>
          <w:sz w:val="28"/>
          <w:szCs w:val="28"/>
          <w:lang w:val="ro-RO"/>
        </w:rPr>
        <w:t>Pregatire vizita pe teren  a ofiterului de proiect ADR Sud Muntenia in urma raportului de durabilitate pentru anul 5 pentru proiectul „</w:t>
      </w:r>
      <w:r>
        <w:rPr>
          <w:rFonts w:ascii="Times New Roman" w:hAnsi="Times New Roman" w:cs="Times New Roman"/>
          <w:sz w:val="28"/>
          <w:szCs w:val="28"/>
          <w:lang w:val="ro-RO"/>
        </w:rPr>
        <w:t>Cresterea mobilitat</w:t>
      </w:r>
      <w:r w:rsidRPr="00450354">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w:t>
      </w:r>
      <w:r w:rsidRPr="00450354">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450354">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450354">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450354">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450354">
        <w:rPr>
          <w:rFonts w:ascii="Times New Roman" w:hAnsi="Times New Roman" w:cs="Times New Roman"/>
          <w:sz w:val="28"/>
          <w:szCs w:val="28"/>
          <w:lang w:val="ro-RO"/>
        </w:rPr>
        <w:t>i automatizare – etapa I” – deplasare la locatie, poze, discutie cu ofiterul de proiect si responsabilul tehnic (transmitere poze responsabilului tehnic)</w:t>
      </w:r>
      <w:r>
        <w:rPr>
          <w:rFonts w:ascii="Times New Roman" w:hAnsi="Times New Roman" w:cs="Times New Roman"/>
          <w:sz w:val="28"/>
          <w:szCs w:val="28"/>
          <w:lang w:val="ro-RO"/>
        </w:rPr>
        <w:t>;</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450354">
        <w:rPr>
          <w:rFonts w:ascii="Times New Roman" w:hAnsi="Times New Roman" w:cs="Times New Roman"/>
          <w:sz w:val="28"/>
          <w:szCs w:val="28"/>
          <w:lang w:val="ro-RO"/>
        </w:rPr>
        <w:t>Discutii cu responsabilul tehnic privind facturile transmise de verificatorii tehnici pentru proiectele „Eficientizare consumuri energetice in municipiul Ploie</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xml:space="preserve"> </w:t>
      </w:r>
      <w:r w:rsidRPr="00450354">
        <w:rPr>
          <w:rFonts w:ascii="Times New Roman" w:hAnsi="Times New Roman" w:cs="Times New Roman"/>
          <w:sz w:val="28"/>
          <w:szCs w:val="28"/>
          <w:lang w:val="ro-RO"/>
        </w:rPr>
        <w:t>si 102” – studiu Contracte de finantare pentru verificare sume solicitate de verificatori si conditii de plata fa</w:t>
      </w:r>
      <w:r>
        <w:rPr>
          <w:rFonts w:ascii="Times New Roman" w:hAnsi="Times New Roman" w:cs="Times New Roman"/>
          <w:sz w:val="28"/>
          <w:szCs w:val="28"/>
          <w:lang w:val="ro-RO"/>
        </w:rPr>
        <w:t>cturi – stabilire pasi de urmat;</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450354">
        <w:rPr>
          <w:rFonts w:ascii="Times New Roman" w:hAnsi="Times New Roman" w:cs="Times New Roman"/>
          <w:sz w:val="28"/>
          <w:szCs w:val="28"/>
          <w:lang w:val="ro-RO"/>
        </w:rPr>
        <w:t xml:space="preserve">Transmitere Notificare 4 si cerere de finantare </w:t>
      </w:r>
      <w:r>
        <w:rPr>
          <w:rFonts w:ascii="Times New Roman" w:hAnsi="Times New Roman" w:cs="Times New Roman"/>
          <w:sz w:val="28"/>
          <w:szCs w:val="28"/>
          <w:lang w:val="ro-RO"/>
        </w:rPr>
        <w:t>generata semnata</w:t>
      </w:r>
      <w:r w:rsidRPr="00450354">
        <w:rPr>
          <w:rFonts w:ascii="Times New Roman" w:hAnsi="Times New Roman" w:cs="Times New Roman"/>
          <w:sz w:val="28"/>
          <w:szCs w:val="28"/>
          <w:lang w:val="ro-RO"/>
        </w:rPr>
        <w:t xml:space="preserve"> electronic catre managementul proiectului „Eficientizare consumuri energetice in municipiul Ploie</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ti – sistem iluminat public traseu tramvai 102” – discu</w:t>
      </w:r>
      <w:r>
        <w:rPr>
          <w:rFonts w:ascii="Times New Roman" w:hAnsi="Times New Roman" w:cs="Times New Roman"/>
          <w:sz w:val="28"/>
          <w:szCs w:val="28"/>
          <w:lang w:val="ro-RO"/>
        </w:rPr>
        <w:t>tii cu managementul proiectului;</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Verificare in sistemul MySmis stadiu proiecte</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Introducere in sistemul MySmis Notificare nr. 1 referitoare la inlocuirea reprezentantului legal pentru proiectele „Asigurarea mobilit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90075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90075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90075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rilor – Etapa II” si Notificare 3 „Eficientizare energetic</w:t>
      </w:r>
      <w:r>
        <w:rPr>
          <w:rFonts w:ascii="Times New Roman" w:hAnsi="Times New Roman" w:cs="Times New Roman"/>
          <w:sz w:val="28"/>
          <w:szCs w:val="28"/>
          <w:lang w:val="ro-RO"/>
        </w:rPr>
        <w:t>a blocuri i</w:t>
      </w:r>
      <w:r w:rsidRPr="0090075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w:t>
      </w:r>
      <w:r w:rsidRPr="0090075D">
        <w:rPr>
          <w:rFonts w:ascii="Times New Roman" w:hAnsi="Times New Roman" w:cs="Times New Roman"/>
          <w:sz w:val="28"/>
          <w:szCs w:val="28"/>
          <w:lang w:val="ro-RO"/>
        </w:rPr>
        <w:t>troducere in sistemul MySmis Notificare 1 referitoare la inlocuirea reprezentantului legal pentr</w:t>
      </w:r>
      <w:r>
        <w:rPr>
          <w:rFonts w:ascii="Times New Roman" w:hAnsi="Times New Roman" w:cs="Times New Roman"/>
          <w:sz w:val="28"/>
          <w:szCs w:val="28"/>
          <w:lang w:val="ro-RO"/>
        </w:rPr>
        <w:t>u proiectul „Asigurarea mobilitat</w:t>
      </w:r>
      <w:r w:rsidRPr="0090075D">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90075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90075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 xml:space="preserve">i Gara </w:t>
      </w:r>
      <w:r>
        <w:rPr>
          <w:rFonts w:ascii="Times New Roman" w:hAnsi="Times New Roman" w:cs="Times New Roman"/>
          <w:sz w:val="28"/>
          <w:szCs w:val="28"/>
          <w:lang w:val="ro-RO"/>
        </w:rPr>
        <w:t>d</w:t>
      </w:r>
      <w:r w:rsidRPr="0090075D">
        <w:rPr>
          <w:rFonts w:ascii="Times New Roman" w:hAnsi="Times New Roman" w:cs="Times New Roman"/>
          <w:sz w:val="28"/>
          <w:szCs w:val="28"/>
          <w:lang w:val="ro-RO"/>
        </w:rPr>
        <w:t xml:space="preserve">e </w:t>
      </w:r>
      <w:r>
        <w:rPr>
          <w:rFonts w:ascii="Times New Roman" w:hAnsi="Times New Roman" w:cs="Times New Roman"/>
          <w:sz w:val="28"/>
          <w:szCs w:val="28"/>
          <w:lang w:val="ro-RO"/>
        </w:rPr>
        <w:t>V</w:t>
      </w:r>
      <w:r w:rsidRPr="0090075D">
        <w:rPr>
          <w:rFonts w:ascii="Times New Roman" w:hAnsi="Times New Roman" w:cs="Times New Roman"/>
          <w:sz w:val="28"/>
          <w:szCs w:val="28"/>
          <w:lang w:val="ro-RO"/>
        </w:rPr>
        <w:t>est (strada Libert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90075D">
        <w:rPr>
          <w:rFonts w:ascii="Times New Roman" w:hAnsi="Times New Roman" w:cs="Times New Roman"/>
          <w:sz w:val="28"/>
          <w:szCs w:val="28"/>
          <w:lang w:val="ro-RO"/>
        </w:rPr>
        <w:t xml:space="preserve">rilor – Etapa I” si  Notificare 3 </w:t>
      </w:r>
      <w:r>
        <w:rPr>
          <w:rFonts w:ascii="Times New Roman" w:hAnsi="Times New Roman" w:cs="Times New Roman"/>
          <w:sz w:val="28"/>
          <w:szCs w:val="28"/>
          <w:lang w:val="ro-RO"/>
        </w:rPr>
        <w:t>p</w:t>
      </w:r>
      <w:r w:rsidRPr="0090075D">
        <w:rPr>
          <w:rFonts w:ascii="Times New Roman" w:hAnsi="Times New Roman" w:cs="Times New Roman"/>
          <w:sz w:val="28"/>
          <w:szCs w:val="28"/>
          <w:lang w:val="ro-RO"/>
        </w:rPr>
        <w:t>entru proiectul „Eficientizare consumuri</w:t>
      </w:r>
      <w:r>
        <w:rPr>
          <w:rFonts w:ascii="Times New Roman" w:hAnsi="Times New Roman" w:cs="Times New Roman"/>
          <w:sz w:val="28"/>
          <w:szCs w:val="28"/>
          <w:lang w:val="ro-RO"/>
        </w:rPr>
        <w:t xml:space="preserve"> energetice in municipiul Ploies</w:t>
      </w:r>
      <w:r w:rsidRPr="0090075D">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Semnare electronica si transmitere ofiterului de proiect documente pentru vizita pe teren (pentru anul 5) pentru proiectul „</w:t>
      </w:r>
      <w:r>
        <w:rPr>
          <w:rFonts w:ascii="Times New Roman" w:hAnsi="Times New Roman" w:cs="Times New Roman"/>
          <w:sz w:val="28"/>
          <w:szCs w:val="28"/>
          <w:lang w:val="ro-RO"/>
        </w:rPr>
        <w:t>Cres</w:t>
      </w:r>
      <w:r w:rsidRPr="0090075D">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vizand calea de rulare, stat</w:t>
      </w:r>
      <w:r w:rsidRPr="0090075D">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90075D">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Raspuns la cererea de Clarificare 14 pentru proiectul „Asigurarea mobilit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ii traficul</w:t>
      </w:r>
      <w:r>
        <w:rPr>
          <w:rFonts w:ascii="Times New Roman" w:hAnsi="Times New Roman" w:cs="Times New Roman"/>
          <w:sz w:val="28"/>
          <w:szCs w:val="28"/>
          <w:lang w:val="ro-RO"/>
        </w:rPr>
        <w:t>ui prin prelungirea lega</w:t>
      </w:r>
      <w:r w:rsidRPr="0090075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90075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90075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rilor – Etapa II” – modificare Notificare 1 si reintroducere in sistemul M</w:t>
      </w:r>
      <w:r>
        <w:rPr>
          <w:rFonts w:ascii="Times New Roman" w:hAnsi="Times New Roman" w:cs="Times New Roman"/>
          <w:sz w:val="28"/>
          <w:szCs w:val="28"/>
          <w:lang w:val="ro-RO"/>
        </w:rPr>
        <w:t>ySmis;</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 xml:space="preserve">Verificare Proces-Verbal, transmitere la </w:t>
      </w:r>
      <w:r>
        <w:rPr>
          <w:rFonts w:ascii="Times New Roman" w:hAnsi="Times New Roman" w:cs="Times New Roman"/>
          <w:sz w:val="28"/>
          <w:szCs w:val="28"/>
          <w:lang w:val="ro-RO"/>
        </w:rPr>
        <w:t>Serv. Achizitii P</w:t>
      </w:r>
      <w:r w:rsidRPr="0090075D">
        <w:rPr>
          <w:rFonts w:ascii="Times New Roman" w:hAnsi="Times New Roman" w:cs="Times New Roman"/>
          <w:sz w:val="28"/>
          <w:szCs w:val="28"/>
          <w:lang w:val="ro-RO"/>
        </w:rPr>
        <w:t xml:space="preserve">ublice acord de semnare Proces-Verbal de vizualizare a ofertelor transmise de ofertanți prin intermediul SICAP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 xml:space="preserve">i care conțin documentele ofertei, depuse la procedura simplificata pentru incheierea contractului de </w:t>
      </w:r>
      <w:r>
        <w:rPr>
          <w:rFonts w:ascii="Times New Roman" w:hAnsi="Times New Roman" w:cs="Times New Roman"/>
          <w:sz w:val="28"/>
          <w:szCs w:val="28"/>
          <w:lang w:val="ro-RO"/>
        </w:rPr>
        <w:t>l</w:t>
      </w:r>
      <w:r w:rsidRPr="0090075D">
        <w:rPr>
          <w:rFonts w:ascii="Times New Roman" w:hAnsi="Times New Roman" w:cs="Times New Roman"/>
          <w:sz w:val="28"/>
          <w:szCs w:val="28"/>
          <w:lang w:val="ro-RO"/>
        </w:rPr>
        <w:t xml:space="preserve">ucrari de executie a investitiei de baza „Eficientizare energetica – Blocuri </w:t>
      </w:r>
      <w:r>
        <w:rPr>
          <w:rFonts w:ascii="Times New Roman" w:hAnsi="Times New Roman" w:cs="Times New Roman"/>
          <w:sz w:val="28"/>
          <w:szCs w:val="28"/>
          <w:lang w:val="ro-RO"/>
        </w:rPr>
        <w:t>in Municipiul Ploiesti – LOT 3”;</w:t>
      </w:r>
      <w:r w:rsidRPr="0090075D">
        <w:rPr>
          <w:rFonts w:ascii="Times New Roman" w:hAnsi="Times New Roman" w:cs="Times New Roman"/>
          <w:sz w:val="28"/>
          <w:szCs w:val="28"/>
          <w:lang w:val="ro-RO"/>
        </w:rPr>
        <w:t xml:space="preserve"> </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Raspuns la Clarificare 4 la cererea de rambursare 2 pt</w:t>
      </w:r>
      <w:r>
        <w:rPr>
          <w:rFonts w:ascii="Times New Roman" w:hAnsi="Times New Roman" w:cs="Times New Roman"/>
          <w:sz w:val="28"/>
          <w:szCs w:val="28"/>
          <w:lang w:val="ro-RO"/>
        </w:rPr>
        <w:t>.</w:t>
      </w:r>
      <w:r w:rsidRPr="0090075D">
        <w:rPr>
          <w:rFonts w:ascii="Times New Roman" w:hAnsi="Times New Roman" w:cs="Times New Roman"/>
          <w:sz w:val="28"/>
          <w:szCs w:val="28"/>
          <w:lang w:val="ro-RO"/>
        </w:rPr>
        <w:t xml:space="preserve"> pro</w:t>
      </w:r>
      <w:r>
        <w:rPr>
          <w:rFonts w:ascii="Times New Roman" w:hAnsi="Times New Roman" w:cs="Times New Roman"/>
          <w:sz w:val="28"/>
          <w:szCs w:val="28"/>
          <w:lang w:val="ro-RO"/>
        </w:rPr>
        <w:t>iectul ”Eficientizare energetica</w:t>
      </w:r>
      <w:r w:rsidRPr="0090075D">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90075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ti –  Lot 3” (Discutii cu managementul proiectului, cu proiectant si verificatori, cu responsabi</w:t>
      </w:r>
      <w:r>
        <w:rPr>
          <w:rFonts w:ascii="Times New Roman" w:hAnsi="Times New Roman" w:cs="Times New Roman"/>
          <w:sz w:val="28"/>
          <w:szCs w:val="28"/>
          <w:lang w:val="ro-RO"/>
        </w:rPr>
        <w:t>l tehnic din UIP- corespondenta</w:t>
      </w:r>
      <w:r w:rsidRPr="0090075D">
        <w:rPr>
          <w:rFonts w:ascii="Times New Roman" w:hAnsi="Times New Roman" w:cs="Times New Roman"/>
          <w:sz w:val="28"/>
          <w:szCs w:val="28"/>
          <w:lang w:val="ro-RO"/>
        </w:rPr>
        <w:t>, semnare electronica cerere</w:t>
      </w:r>
      <w:r>
        <w:rPr>
          <w:rFonts w:ascii="Times New Roman" w:hAnsi="Times New Roman" w:cs="Times New Roman"/>
          <w:sz w:val="28"/>
          <w:szCs w:val="28"/>
          <w:lang w:val="ro-RO"/>
        </w:rPr>
        <w:t xml:space="preserve"> de rambursare, transmite</w:t>
      </w:r>
      <w:r w:rsidRPr="0090075D">
        <w:rPr>
          <w:rFonts w:ascii="Times New Roman" w:hAnsi="Times New Roman" w:cs="Times New Roman"/>
          <w:sz w:val="28"/>
          <w:szCs w:val="28"/>
          <w:lang w:val="ro-RO"/>
        </w:rPr>
        <w:t>re management)</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Raspuns online la chestionarul Ministerului</w:t>
      </w:r>
      <w:r>
        <w:rPr>
          <w:rFonts w:ascii="Times New Roman" w:hAnsi="Times New Roman" w:cs="Times New Roman"/>
          <w:sz w:val="28"/>
          <w:szCs w:val="28"/>
          <w:lang w:val="ro-RO"/>
        </w:rPr>
        <w:t xml:space="preserve"> Lucrarilor Publice, Dezvolta</w:t>
      </w:r>
      <w:r w:rsidRPr="0090075D">
        <w:rPr>
          <w:rFonts w:ascii="Times New Roman" w:hAnsi="Times New Roman" w:cs="Times New Roman"/>
          <w:sz w:val="28"/>
          <w:szCs w:val="28"/>
          <w:lang w:val="ro-RO"/>
        </w:rPr>
        <w:t xml:space="preserve">rii </w:t>
      </w:r>
      <w:r>
        <w:rPr>
          <w:rFonts w:ascii="Times New Roman" w:hAnsi="Times New Roman" w:cs="Times New Roman"/>
          <w:sz w:val="28"/>
          <w:szCs w:val="28"/>
          <w:lang w:val="ro-RO"/>
        </w:rPr>
        <w:t>si Administrat</w:t>
      </w:r>
      <w:r w:rsidRPr="0090075D">
        <w:rPr>
          <w:rFonts w:ascii="Times New Roman" w:hAnsi="Times New Roman" w:cs="Times New Roman"/>
          <w:sz w:val="28"/>
          <w:szCs w:val="28"/>
          <w:lang w:val="ro-RO"/>
        </w:rPr>
        <w:t>iei pentru proiectul „</w:t>
      </w:r>
      <w:r>
        <w:rPr>
          <w:rFonts w:ascii="Times New Roman" w:hAnsi="Times New Roman" w:cs="Times New Roman"/>
          <w:sz w:val="28"/>
          <w:szCs w:val="28"/>
          <w:lang w:val="ro-RO"/>
        </w:rPr>
        <w:t>Evaluarea eficientei, eficacitatii si impactului utiliza</w:t>
      </w:r>
      <w:r w:rsidRPr="0090075D">
        <w:rPr>
          <w:rFonts w:ascii="Times New Roman" w:hAnsi="Times New Roman" w:cs="Times New Roman"/>
          <w:sz w:val="28"/>
          <w:szCs w:val="28"/>
          <w:lang w:val="ro-RO"/>
        </w:rPr>
        <w:t>rii resurselor FSE prin Programul Opera</w:t>
      </w:r>
      <w:r>
        <w:rPr>
          <w:rFonts w:ascii="Times New Roman" w:hAnsi="Times New Roman" w:cs="Times New Roman"/>
          <w:sz w:val="28"/>
          <w:szCs w:val="28"/>
          <w:lang w:val="ro-RO"/>
        </w:rPr>
        <w:t>t</w:t>
      </w:r>
      <w:r w:rsidRPr="0090075D">
        <w:rPr>
          <w:rFonts w:ascii="Times New Roman" w:hAnsi="Times New Roman" w:cs="Times New Roman"/>
          <w:sz w:val="28"/>
          <w:szCs w:val="28"/>
          <w:lang w:val="ro-RO"/>
        </w:rPr>
        <w:t>ional Capacitate Administrativ</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 xml:space="preserve"> 2014-2020”</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Confirmare catre ofiterul de proiect disponibilitate echipei de proiect pentru vizita de monitorizare la distanta in data de 27.11.2020 pentru proiectul „Asigurarea mobilit</w:t>
      </w:r>
      <w:r>
        <w:rPr>
          <w:rFonts w:ascii="Times New Roman" w:hAnsi="Times New Roman" w:cs="Times New Roman"/>
          <w:sz w:val="28"/>
          <w:szCs w:val="28"/>
          <w:lang w:val="ro-RO"/>
        </w:rPr>
        <w:t>at</w:t>
      </w:r>
      <w:r w:rsidRPr="0090075D">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90075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90075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0075D">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90075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90075D">
        <w:rPr>
          <w:rFonts w:ascii="Times New Roman" w:hAnsi="Times New Roman" w:cs="Times New Roman"/>
          <w:sz w:val="28"/>
          <w:szCs w:val="28"/>
          <w:lang w:val="ro-RO"/>
        </w:rPr>
        <w:t>rilor – Etapa I – discutii cu ofiterul de proiect</w:t>
      </w:r>
      <w:r>
        <w:rPr>
          <w:rFonts w:ascii="Times New Roman" w:hAnsi="Times New Roman" w:cs="Times New Roman"/>
          <w:sz w:val="28"/>
          <w:szCs w:val="28"/>
          <w:lang w:val="ro-RO"/>
        </w:rPr>
        <w:t>;</w:t>
      </w:r>
    </w:p>
    <w:p w:rsidR="00927F61" w:rsidRPr="0090075D"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90075D">
        <w:rPr>
          <w:rFonts w:ascii="Times New Roman" w:hAnsi="Times New Roman" w:cs="Times New Roman"/>
          <w:sz w:val="28"/>
          <w:szCs w:val="28"/>
          <w:lang w:val="ro-RO"/>
        </w:rPr>
        <w:t>Corespondenta scrisa cu ofiterul de proiect privind  Raportul de vizita la fata locului pentru proiectul „Eficientizare consumuri</w:t>
      </w:r>
      <w:r>
        <w:rPr>
          <w:rFonts w:ascii="Times New Roman" w:hAnsi="Times New Roman" w:cs="Times New Roman"/>
          <w:sz w:val="28"/>
          <w:szCs w:val="28"/>
          <w:lang w:val="ro-RO"/>
        </w:rPr>
        <w:t xml:space="preserve"> energetice in municipiul Ploies</w:t>
      </w:r>
      <w:r w:rsidRPr="0090075D">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450354">
        <w:rPr>
          <w:rFonts w:ascii="Times New Roman" w:hAnsi="Times New Roman" w:cs="Times New Roman"/>
          <w:sz w:val="28"/>
          <w:szCs w:val="28"/>
          <w:lang w:val="ro-RO"/>
        </w:rPr>
        <w:lastRenderedPageBreak/>
        <w:t>Transmitere valoare Cheltuieli totale contributie proprie și valoare Cheltuieli totale neeligibile pentru proiectele  „Eficientizare consumuri energetice in municipiul Ploie</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ti – sistem iluminat public traseu tramvai  101” si „Eficientizare energetic</w:t>
      </w:r>
      <w:r>
        <w:rPr>
          <w:rFonts w:ascii="Times New Roman" w:hAnsi="Times New Roman" w:cs="Times New Roman"/>
          <w:sz w:val="28"/>
          <w:szCs w:val="28"/>
          <w:lang w:val="ro-RO"/>
        </w:rPr>
        <w:t>a blocuri i</w:t>
      </w:r>
      <w:r w:rsidRPr="0045035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 xml:space="preserve">ti –  Lot 3” pentru </w:t>
      </w:r>
      <w:r>
        <w:rPr>
          <w:rFonts w:ascii="Times New Roman" w:hAnsi="Times New Roman" w:cs="Times New Roman"/>
          <w:sz w:val="28"/>
          <w:szCs w:val="28"/>
          <w:lang w:val="ro-RO"/>
        </w:rPr>
        <w:t>i</w:t>
      </w:r>
      <w:r w:rsidRPr="00450354">
        <w:rPr>
          <w:rFonts w:ascii="Times New Roman" w:hAnsi="Times New Roman" w:cs="Times New Roman"/>
          <w:sz w:val="28"/>
          <w:szCs w:val="28"/>
          <w:lang w:val="ro-RO"/>
        </w:rPr>
        <w:t>ntocm</w:t>
      </w:r>
      <w:r>
        <w:rPr>
          <w:rFonts w:ascii="Times New Roman" w:hAnsi="Times New Roman" w:cs="Times New Roman"/>
          <w:sz w:val="28"/>
          <w:szCs w:val="28"/>
          <w:lang w:val="ro-RO"/>
        </w:rPr>
        <w:t>ire situatii;</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450354">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i corespondenta cu responsabil achizitii publice privind organizarea sesiunii de evaluare oferte pentru achizitia de lucrari pentru proiectul „Eficientizare energetic</w:t>
      </w:r>
      <w:r>
        <w:rPr>
          <w:rFonts w:ascii="Times New Roman" w:hAnsi="Times New Roman" w:cs="Times New Roman"/>
          <w:sz w:val="28"/>
          <w:szCs w:val="28"/>
          <w:lang w:val="ro-RO"/>
        </w:rPr>
        <w:t>a</w:t>
      </w:r>
      <w:r w:rsidRPr="00450354">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45035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450354">
        <w:rPr>
          <w:rFonts w:ascii="Times New Roman" w:hAnsi="Times New Roman" w:cs="Times New Roman"/>
          <w:sz w:val="28"/>
          <w:szCs w:val="28"/>
          <w:lang w:val="ro-RO"/>
        </w:rPr>
        <w:t>Incheiere vizita de monitorizare pentru proiectul „</w:t>
      </w:r>
      <w:r>
        <w:rPr>
          <w:rFonts w:ascii="Times New Roman" w:hAnsi="Times New Roman" w:cs="Times New Roman"/>
          <w:sz w:val="28"/>
          <w:szCs w:val="28"/>
          <w:lang w:val="ro-RO"/>
        </w:rPr>
        <w:t>Asigurarea mobilitat</w:t>
      </w:r>
      <w:r w:rsidRPr="00450354">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450354">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45035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450354">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450354">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450354">
        <w:rPr>
          <w:rFonts w:ascii="Times New Roman" w:hAnsi="Times New Roman" w:cs="Times New Roman"/>
          <w:sz w:val="28"/>
          <w:szCs w:val="28"/>
          <w:lang w:val="ro-RO"/>
        </w:rPr>
        <w:t xml:space="preserve">rilor – Etapa I - </w:t>
      </w:r>
      <w:r>
        <w:rPr>
          <w:rFonts w:ascii="Times New Roman" w:hAnsi="Times New Roman" w:cs="Times New Roman"/>
          <w:sz w:val="28"/>
          <w:szCs w:val="28"/>
          <w:lang w:val="ro-RO"/>
        </w:rPr>
        <w:t>discutii s</w:t>
      </w:r>
      <w:r w:rsidRPr="00450354">
        <w:rPr>
          <w:rFonts w:ascii="Times New Roman" w:hAnsi="Times New Roman" w:cs="Times New Roman"/>
          <w:sz w:val="28"/>
          <w:szCs w:val="28"/>
          <w:lang w:val="ro-RO"/>
        </w:rPr>
        <w:t>i corespondenta cu ofite</w:t>
      </w:r>
      <w:r>
        <w:rPr>
          <w:rFonts w:ascii="Times New Roman" w:hAnsi="Times New Roman" w:cs="Times New Roman"/>
          <w:sz w:val="28"/>
          <w:szCs w:val="28"/>
          <w:lang w:val="ro-RO"/>
        </w:rPr>
        <w:t>rul de proiect ADR Sud Muntenia;</w:t>
      </w:r>
    </w:p>
    <w:p w:rsidR="00927F61" w:rsidRPr="00450354"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50354">
        <w:rPr>
          <w:rFonts w:ascii="Times New Roman" w:hAnsi="Times New Roman" w:cs="Times New Roman"/>
          <w:sz w:val="28"/>
          <w:szCs w:val="28"/>
          <w:lang w:val="ro-RO"/>
        </w:rPr>
        <w:t>troducere in sistemul MySmis a Notificarii ref</w:t>
      </w:r>
      <w:r>
        <w:rPr>
          <w:rFonts w:ascii="Times New Roman" w:hAnsi="Times New Roman" w:cs="Times New Roman"/>
          <w:sz w:val="28"/>
          <w:szCs w:val="28"/>
          <w:lang w:val="ro-RO"/>
        </w:rPr>
        <w:t xml:space="preserve">. </w:t>
      </w:r>
      <w:r w:rsidRPr="00450354">
        <w:rPr>
          <w:rFonts w:ascii="Times New Roman" w:hAnsi="Times New Roman" w:cs="Times New Roman"/>
          <w:sz w:val="28"/>
          <w:szCs w:val="28"/>
          <w:lang w:val="ro-RO"/>
        </w:rPr>
        <w:t>inlocuirea reprezentantului legal pentru proiectul „Eficientizare consumuri energetice in municipiul Ploie</w:t>
      </w:r>
      <w:r>
        <w:rPr>
          <w:rFonts w:ascii="Times New Roman" w:hAnsi="Times New Roman" w:cs="Times New Roman"/>
          <w:sz w:val="28"/>
          <w:szCs w:val="28"/>
          <w:lang w:val="ro-RO"/>
        </w:rPr>
        <w:t>s</w:t>
      </w:r>
      <w:r w:rsidRPr="0045035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927F61" w:rsidRPr="00302797"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302797">
        <w:rPr>
          <w:rFonts w:ascii="Times New Roman" w:hAnsi="Times New Roman" w:cs="Times New Roman"/>
          <w:sz w:val="28"/>
          <w:szCs w:val="28"/>
          <w:lang w:val="ro-RO"/>
        </w:rPr>
        <w:t xml:space="preserve">Discutii cu ofiterul de proiect privind modificarile </w:t>
      </w:r>
      <w:r>
        <w:rPr>
          <w:rFonts w:ascii="Times New Roman" w:hAnsi="Times New Roman" w:cs="Times New Roman"/>
          <w:sz w:val="28"/>
          <w:szCs w:val="28"/>
          <w:lang w:val="ro-RO"/>
        </w:rPr>
        <w:t xml:space="preserve"> de operat</w:t>
      </w:r>
      <w:r w:rsidRPr="00302797">
        <w:rPr>
          <w:rFonts w:ascii="Times New Roman" w:hAnsi="Times New Roman" w:cs="Times New Roman"/>
          <w:sz w:val="28"/>
          <w:szCs w:val="28"/>
          <w:lang w:val="ro-RO"/>
        </w:rPr>
        <w:t xml:space="preserve"> in MYSMIS privind schimbarile </w:t>
      </w:r>
      <w:r>
        <w:rPr>
          <w:rFonts w:ascii="Times New Roman" w:hAnsi="Times New Roman" w:cs="Times New Roman"/>
          <w:sz w:val="28"/>
          <w:szCs w:val="28"/>
          <w:lang w:val="ro-RO"/>
        </w:rPr>
        <w:t>UIP si a reprezentantului legal;</w:t>
      </w:r>
      <w:r w:rsidRPr="00302797">
        <w:rPr>
          <w:rFonts w:ascii="Times New Roman" w:hAnsi="Times New Roman" w:cs="Times New Roman"/>
          <w:sz w:val="28"/>
          <w:szCs w:val="28"/>
          <w:lang w:val="ro-RO"/>
        </w:rPr>
        <w:t xml:space="preserve"> </w:t>
      </w:r>
    </w:p>
    <w:p w:rsidR="00927F61" w:rsidRPr="00302797"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302797">
        <w:rPr>
          <w:rFonts w:ascii="Times New Roman" w:hAnsi="Times New Roman" w:cs="Times New Roman"/>
          <w:sz w:val="28"/>
          <w:szCs w:val="28"/>
          <w:lang w:val="ro-RO"/>
        </w:rPr>
        <w:t xml:space="preserve"> notificar</w:t>
      </w:r>
      <w:r>
        <w:rPr>
          <w:rFonts w:ascii="Times New Roman" w:hAnsi="Times New Roman" w:cs="Times New Roman"/>
          <w:sz w:val="28"/>
          <w:szCs w:val="28"/>
          <w:lang w:val="ro-RO"/>
        </w:rPr>
        <w:t>e pentru schimbare UIP si operare</w:t>
      </w:r>
      <w:r w:rsidRPr="00302797">
        <w:rPr>
          <w:rFonts w:ascii="Times New Roman" w:hAnsi="Times New Roman" w:cs="Times New Roman"/>
          <w:sz w:val="28"/>
          <w:szCs w:val="28"/>
          <w:lang w:val="ro-RO"/>
        </w:rPr>
        <w:t xml:space="preserve"> modificarile in MYSMIS in cadrul proiectului </w:t>
      </w:r>
      <w:r>
        <w:rPr>
          <w:rFonts w:ascii="Times New Roman" w:hAnsi="Times New Roman" w:cs="Times New Roman"/>
          <w:sz w:val="28"/>
          <w:szCs w:val="28"/>
          <w:lang w:val="ro-RO"/>
        </w:rPr>
        <w:t>„</w:t>
      </w:r>
      <w:r w:rsidRPr="00302797">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302797">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w:t>
      </w:r>
      <w:r w:rsidRPr="00302797">
        <w:rPr>
          <w:rFonts w:ascii="Times New Roman" w:hAnsi="Times New Roman" w:cs="Times New Roman"/>
          <w:sz w:val="28"/>
          <w:szCs w:val="28"/>
          <w:lang w:val="ro-RO"/>
        </w:rPr>
        <w:t xml:space="preserve"> </w:t>
      </w:r>
    </w:p>
    <w:p w:rsidR="00927F61" w:rsidRPr="00302797"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302797">
        <w:rPr>
          <w:rFonts w:ascii="Times New Roman" w:hAnsi="Times New Roman" w:cs="Times New Roman"/>
          <w:sz w:val="28"/>
          <w:szCs w:val="28"/>
          <w:lang w:val="ro-RO"/>
        </w:rPr>
        <w:t>Deplasari zilnice la sediul Faxmedia Consulting pentru cursul de formare profesionala pentru proiectul ’’Solu</w:t>
      </w:r>
      <w:r>
        <w:rPr>
          <w:rFonts w:ascii="Times New Roman" w:hAnsi="Times New Roman" w:cs="Times New Roman"/>
          <w:sz w:val="28"/>
          <w:szCs w:val="28"/>
          <w:lang w:val="ro-RO"/>
        </w:rPr>
        <w:t>t</w:t>
      </w:r>
      <w:r w:rsidRPr="00302797">
        <w:rPr>
          <w:rFonts w:ascii="Times New Roman" w:hAnsi="Times New Roman" w:cs="Times New Roman"/>
          <w:sz w:val="28"/>
          <w:szCs w:val="28"/>
          <w:lang w:val="ro-RO"/>
        </w:rPr>
        <w:t>ii informatice integ</w:t>
      </w:r>
      <w:r>
        <w:rPr>
          <w:rFonts w:ascii="Times New Roman" w:hAnsi="Times New Roman" w:cs="Times New Roman"/>
          <w:sz w:val="28"/>
          <w:szCs w:val="28"/>
          <w:lang w:val="ro-RO"/>
        </w:rPr>
        <w:t>rate pentru optimizarea activitat</w:t>
      </w:r>
      <w:r w:rsidRPr="00302797">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302797">
        <w:rPr>
          <w:rFonts w:ascii="Times New Roman" w:hAnsi="Times New Roman" w:cs="Times New Roman"/>
          <w:sz w:val="28"/>
          <w:szCs w:val="28"/>
          <w:lang w:val="ro-RO"/>
        </w:rPr>
        <w:t>terea competen</w:t>
      </w:r>
      <w:r>
        <w:rPr>
          <w:rFonts w:ascii="Times New Roman" w:hAnsi="Times New Roman" w:cs="Times New Roman"/>
          <w:sz w:val="28"/>
          <w:szCs w:val="28"/>
          <w:lang w:val="ro-RO"/>
        </w:rPr>
        <w:t>t</w:t>
      </w:r>
      <w:r w:rsidRPr="00302797">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302797">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302797">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302797">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302797">
        <w:rPr>
          <w:rFonts w:ascii="Times New Roman" w:hAnsi="Times New Roman" w:cs="Times New Roman"/>
          <w:sz w:val="28"/>
          <w:szCs w:val="28"/>
          <w:lang w:val="ro-RO"/>
        </w:rPr>
        <w:t>ti</w:t>
      </w:r>
      <w:r>
        <w:rPr>
          <w:rFonts w:ascii="Times New Roman" w:hAnsi="Times New Roman" w:cs="Times New Roman"/>
          <w:sz w:val="28"/>
          <w:szCs w:val="28"/>
          <w:lang w:val="ro-RO"/>
        </w:rPr>
        <w:t>”;</w:t>
      </w:r>
    </w:p>
    <w:p w:rsidR="00927F61" w:rsidRPr="001719D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1719D2">
        <w:rPr>
          <w:rFonts w:ascii="Times New Roman" w:hAnsi="Times New Roman" w:cs="Times New Roman"/>
          <w:sz w:val="28"/>
          <w:szCs w:val="28"/>
          <w:lang w:val="ro-RO"/>
        </w:rPr>
        <w:t>Intocmirea Notei de fundamentare cu repartizarea cheltuielilor pe perioada de implementare pentru proiectul „Regenerare urbana in zona marginalizata a municipiului Ploiesti-Cartier Pictor Rosenthal</w:t>
      </w:r>
      <w:r>
        <w:rPr>
          <w:rFonts w:ascii="Times New Roman" w:hAnsi="Times New Roman" w:cs="Times New Roman"/>
          <w:sz w:val="28"/>
          <w:szCs w:val="28"/>
          <w:lang w:val="ro-RO"/>
        </w:rPr>
        <w:t>”;</w:t>
      </w:r>
    </w:p>
    <w:p w:rsidR="00927F61" w:rsidRPr="001719D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1719D2">
        <w:rPr>
          <w:rFonts w:ascii="Times New Roman" w:hAnsi="Times New Roman" w:cs="Times New Roman"/>
          <w:sz w:val="28"/>
          <w:szCs w:val="28"/>
          <w:lang w:val="ro-RO"/>
        </w:rPr>
        <w:t>Semnarea electronica a  documentatiilor necesare intocmirii Cererii de rambursare nr. 1 pentru proiectul „REABILITARE BAZ</w:t>
      </w:r>
      <w:r>
        <w:rPr>
          <w:rFonts w:ascii="Times New Roman" w:hAnsi="Times New Roman" w:cs="Times New Roman"/>
          <w:sz w:val="28"/>
          <w:szCs w:val="28"/>
          <w:lang w:val="ro-RO"/>
        </w:rPr>
        <w:t>A MATERIALA</w:t>
      </w:r>
      <w:r w:rsidRPr="001719D2">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1719D2">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1719D2">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1719D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927F61" w:rsidRPr="001719D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1719D2">
        <w:rPr>
          <w:rFonts w:ascii="Times New Roman" w:hAnsi="Times New Roman" w:cs="Times New Roman"/>
          <w:sz w:val="28"/>
          <w:szCs w:val="28"/>
          <w:lang w:val="ro-RO"/>
        </w:rPr>
        <w:t>Elaborarea actelor necesare in vederea transmiterii catre ADR Sud Muntenia a Cererii de rambursare nr. 1 pentru proiectul „REABILITARE BAZ</w:t>
      </w:r>
      <w:r>
        <w:rPr>
          <w:rFonts w:ascii="Times New Roman" w:hAnsi="Times New Roman" w:cs="Times New Roman"/>
          <w:sz w:val="28"/>
          <w:szCs w:val="28"/>
          <w:lang w:val="ro-RO"/>
        </w:rPr>
        <w:t>A</w:t>
      </w:r>
      <w:r w:rsidRPr="001719D2">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1719D2">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SI AUTOBAZA TROLEIBUZE S</w:t>
      </w:r>
      <w:r w:rsidRPr="001719D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927F61" w:rsidRPr="001719D2" w:rsidRDefault="00927F61" w:rsidP="00927F61">
      <w:pPr>
        <w:pStyle w:val="Listparagraf"/>
        <w:numPr>
          <w:ilvl w:val="0"/>
          <w:numId w:val="1"/>
        </w:numPr>
        <w:spacing w:after="0" w:line="240" w:lineRule="auto"/>
        <w:ind w:left="720"/>
        <w:jc w:val="both"/>
        <w:rPr>
          <w:rFonts w:ascii="Times New Roman" w:hAnsi="Times New Roman" w:cs="Times New Roman"/>
          <w:sz w:val="28"/>
          <w:szCs w:val="28"/>
          <w:lang w:val="ro-RO"/>
        </w:rPr>
      </w:pPr>
      <w:r w:rsidRPr="001719D2">
        <w:rPr>
          <w:rFonts w:ascii="Times New Roman" w:hAnsi="Times New Roman" w:cs="Times New Roman"/>
          <w:sz w:val="28"/>
          <w:szCs w:val="28"/>
          <w:lang w:val="ro-RO"/>
        </w:rPr>
        <w:lastRenderedPageBreak/>
        <w:t>Discutii cu responsabili de achizitii publice si tehnic privind stadiul achizitiilor publice in desfasurare si estimarea finalizarii acestora pentru proiectul „</w:t>
      </w:r>
      <w:r>
        <w:rPr>
          <w:rFonts w:ascii="Times New Roman" w:hAnsi="Times New Roman" w:cs="Times New Roman"/>
          <w:sz w:val="28"/>
          <w:szCs w:val="28"/>
          <w:lang w:val="ro-RO"/>
        </w:rPr>
        <w:t>REABILITARE BAZA MATERIALA</w:t>
      </w:r>
      <w:r w:rsidRPr="001719D2">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1719D2">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1719D2">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1719D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927F61" w:rsidRPr="009A2B8A" w:rsidRDefault="00927F61" w:rsidP="00927F61">
      <w:pPr>
        <w:pStyle w:val="Listparagraf"/>
        <w:numPr>
          <w:ilvl w:val="0"/>
          <w:numId w:val="1"/>
        </w:numPr>
        <w:tabs>
          <w:tab w:val="left" w:pos="810"/>
        </w:tabs>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83948" w:rsidRDefault="00B83948" w:rsidP="006B7478">
      <w:pPr>
        <w:ind w:left="360" w:hanging="360"/>
        <w:contextualSpacing/>
        <w:jc w:val="both"/>
        <w:rPr>
          <w:rFonts w:ascii="Times New Roman" w:hAnsi="Times New Roman" w:cs="Times New Roman"/>
          <w:b/>
          <w:sz w:val="28"/>
          <w:szCs w:val="28"/>
        </w:rPr>
      </w:pPr>
    </w:p>
    <w:p w:rsidR="004D4C26" w:rsidRDefault="004D4C26" w:rsidP="006B7478">
      <w:pPr>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FC3B91" w:rsidRDefault="00FC3B91" w:rsidP="00FC3B91">
      <w:pPr>
        <w:spacing w:after="0" w:line="240" w:lineRule="auto"/>
        <w:ind w:left="274"/>
        <w:jc w:val="both"/>
        <w:rPr>
          <w:rFonts w:ascii="Times New Roman" w:hAnsi="Times New Roman" w:cs="Times New Roman"/>
          <w:sz w:val="28"/>
          <w:szCs w:val="28"/>
          <w:lang w:val="ro-RO"/>
        </w:rPr>
      </w:pPr>
    </w:p>
    <w:p w:rsidR="00B83948" w:rsidRDefault="00B83948" w:rsidP="00B8394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02 - 06.11.2020</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Verificare dosar achizitie materiale diverse S.C. Vintage House of Ruth S.R.L.: nota justificativa pentru determinarea valorii estimative, cerere oferta 3 oferte, referat necesitate, contract de furnizare</w:t>
      </w:r>
      <w:r>
        <w:rPr>
          <w:rFonts w:ascii="Times New Roman" w:hAnsi="Times New Roman" w:cs="Times New Roman"/>
          <w:sz w:val="28"/>
          <w:szCs w:val="28"/>
          <w:lang w:val="ro-RO"/>
        </w:rPr>
        <w:t>;</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A378A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r w:rsidRPr="00A378A5">
        <w:rPr>
          <w:rFonts w:ascii="Times New Roman" w:hAnsi="Times New Roman" w:cs="Times New Roman"/>
          <w:sz w:val="28"/>
          <w:szCs w:val="28"/>
          <w:lang w:val="ro-RO"/>
        </w:rPr>
        <w:t> </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 xml:space="preserve">Verificare achizitii totale pe parcusul pe perioadei de implementare pe proiectul </w:t>
      </w:r>
      <w:r>
        <w:rPr>
          <w:rFonts w:ascii="Times New Roman" w:hAnsi="Times New Roman" w:cs="Times New Roman"/>
          <w:sz w:val="28"/>
          <w:szCs w:val="28"/>
          <w:lang w:val="ro-RO"/>
        </w:rPr>
        <w:t>„</w:t>
      </w:r>
      <w:r w:rsidRPr="00A378A5">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378A5">
        <w:rPr>
          <w:rFonts w:ascii="Times New Roman" w:hAnsi="Times New Roman" w:cs="Times New Roman"/>
          <w:sz w:val="28"/>
          <w:szCs w:val="28"/>
          <w:lang w:val="ro-RO"/>
        </w:rPr>
        <w:t xml:space="preserve"> – S.C.Megacluster S.R.L</w:t>
      </w:r>
      <w:r>
        <w:rPr>
          <w:rFonts w:ascii="Times New Roman" w:hAnsi="Times New Roman" w:cs="Times New Roman"/>
          <w:sz w:val="28"/>
          <w:szCs w:val="28"/>
          <w:lang w:val="ro-RO"/>
        </w:rPr>
        <w:t>;</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 xml:space="preserve">Verificare executie bugetara pe parcusul perioadei de implementare pe proiectul </w:t>
      </w:r>
      <w:r>
        <w:rPr>
          <w:rFonts w:ascii="Times New Roman" w:hAnsi="Times New Roman" w:cs="Times New Roman"/>
          <w:sz w:val="28"/>
          <w:szCs w:val="28"/>
          <w:lang w:val="ro-RO"/>
        </w:rPr>
        <w:t>„</w:t>
      </w:r>
      <w:r w:rsidRPr="00A378A5">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378A5">
        <w:rPr>
          <w:rFonts w:ascii="Times New Roman" w:hAnsi="Times New Roman" w:cs="Times New Roman"/>
          <w:sz w:val="28"/>
          <w:szCs w:val="28"/>
          <w:lang w:val="ro-RO"/>
        </w:rPr>
        <w:t xml:space="preserve"> – S.C.Megacluster S.R.L</w:t>
      </w:r>
      <w:r>
        <w:rPr>
          <w:rFonts w:ascii="Times New Roman" w:hAnsi="Times New Roman" w:cs="Times New Roman"/>
          <w:sz w:val="28"/>
          <w:szCs w:val="28"/>
          <w:lang w:val="ro-RO"/>
        </w:rPr>
        <w:t>;</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 xml:space="preserve">Verificare achizitii totale pe parcusul pe perioadei de implementare pe proiectul </w:t>
      </w:r>
      <w:r>
        <w:rPr>
          <w:rFonts w:ascii="Times New Roman" w:hAnsi="Times New Roman" w:cs="Times New Roman"/>
          <w:sz w:val="28"/>
          <w:szCs w:val="28"/>
          <w:lang w:val="ro-RO"/>
        </w:rPr>
        <w:t>„</w:t>
      </w:r>
      <w:r w:rsidRPr="00A378A5">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378A5">
        <w:rPr>
          <w:rFonts w:ascii="Times New Roman" w:hAnsi="Times New Roman" w:cs="Times New Roman"/>
          <w:sz w:val="28"/>
          <w:szCs w:val="28"/>
          <w:lang w:val="ro-RO"/>
        </w:rPr>
        <w:t xml:space="preserve"> – S.C.Covigooret S.R.L</w:t>
      </w:r>
      <w:r>
        <w:rPr>
          <w:rFonts w:ascii="Times New Roman" w:hAnsi="Times New Roman" w:cs="Times New Roman"/>
          <w:sz w:val="28"/>
          <w:szCs w:val="28"/>
          <w:lang w:val="ro-RO"/>
        </w:rPr>
        <w:t>;</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 xml:space="preserve">Verificare executie bugetara pe parcusul perioadei de implementare pe proiectul </w:t>
      </w:r>
      <w:r>
        <w:rPr>
          <w:rFonts w:ascii="Times New Roman" w:hAnsi="Times New Roman" w:cs="Times New Roman"/>
          <w:sz w:val="28"/>
          <w:szCs w:val="28"/>
          <w:lang w:val="ro-RO"/>
        </w:rPr>
        <w:t>„</w:t>
      </w:r>
      <w:r w:rsidRPr="00A378A5">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378A5">
        <w:rPr>
          <w:rFonts w:ascii="Times New Roman" w:hAnsi="Times New Roman" w:cs="Times New Roman"/>
          <w:sz w:val="28"/>
          <w:szCs w:val="28"/>
          <w:lang w:val="ro-RO"/>
        </w:rPr>
        <w:t xml:space="preserve"> – S.C. Covigooret S.R.L</w:t>
      </w:r>
      <w:r>
        <w:rPr>
          <w:rFonts w:ascii="Times New Roman" w:hAnsi="Times New Roman" w:cs="Times New Roman"/>
          <w:sz w:val="28"/>
          <w:szCs w:val="28"/>
          <w:lang w:val="ro-RO"/>
        </w:rPr>
        <w:t>;</w:t>
      </w:r>
    </w:p>
    <w:p w:rsidR="00A746E4" w:rsidRPr="00A378A5" w:rsidRDefault="00A746E4" w:rsidP="00A746E4">
      <w:pPr>
        <w:pStyle w:val="Listparagraf"/>
        <w:numPr>
          <w:ilvl w:val="0"/>
          <w:numId w:val="1"/>
        </w:numPr>
        <w:ind w:left="720"/>
        <w:jc w:val="both"/>
        <w:rPr>
          <w:rFonts w:ascii="Times New Roman" w:hAnsi="Times New Roman" w:cs="Times New Roman"/>
          <w:sz w:val="28"/>
          <w:szCs w:val="28"/>
          <w:lang w:val="ro-RO"/>
        </w:rPr>
      </w:pPr>
      <w:r w:rsidRPr="00A378A5">
        <w:rPr>
          <w:rFonts w:ascii="Times New Roman" w:hAnsi="Times New Roman" w:cs="Times New Roman"/>
          <w:sz w:val="28"/>
          <w:szCs w:val="28"/>
          <w:lang w:val="ro-RO"/>
        </w:rPr>
        <w:t xml:space="preserve">Verificare achizitii totale pe parcusul pe perioadei de implementare pe proiectul </w:t>
      </w:r>
      <w:r>
        <w:rPr>
          <w:rFonts w:ascii="Times New Roman" w:hAnsi="Times New Roman" w:cs="Times New Roman"/>
          <w:sz w:val="28"/>
          <w:szCs w:val="28"/>
          <w:lang w:val="ro-RO"/>
        </w:rPr>
        <w:t>„</w:t>
      </w:r>
      <w:r w:rsidRPr="00A378A5">
        <w:rPr>
          <w:rFonts w:ascii="Times New Roman" w:hAnsi="Times New Roman" w:cs="Times New Roman"/>
          <w:sz w:val="28"/>
          <w:szCs w:val="28"/>
          <w:lang w:val="ro-RO"/>
        </w:rPr>
        <w:t>Dare to Start</w:t>
      </w:r>
      <w:r>
        <w:rPr>
          <w:rFonts w:ascii="Times New Roman" w:hAnsi="Times New Roman" w:cs="Times New Roman"/>
          <w:sz w:val="28"/>
          <w:szCs w:val="28"/>
          <w:lang w:val="ro-RO"/>
        </w:rPr>
        <w:t>” – S.C.Coffee Cup Truck S.R.L;</w:t>
      </w:r>
    </w:p>
    <w:p w:rsidR="00A746E4" w:rsidRPr="00A378A5" w:rsidRDefault="00A746E4" w:rsidP="00163E66">
      <w:pPr>
        <w:pStyle w:val="Listparagraf"/>
        <w:numPr>
          <w:ilvl w:val="0"/>
          <w:numId w:val="1"/>
        </w:numPr>
        <w:spacing w:after="0" w:line="240" w:lineRule="auto"/>
        <w:ind w:left="720"/>
        <w:jc w:val="both"/>
        <w:rPr>
          <w:rFonts w:ascii="Times New Roman" w:hAnsi="Times New Roman" w:cs="Times New Roman"/>
          <w:sz w:val="28"/>
          <w:szCs w:val="28"/>
          <w:u w:val="single"/>
        </w:rPr>
      </w:pPr>
      <w:r w:rsidRPr="00A378A5">
        <w:rPr>
          <w:rFonts w:ascii="Times New Roman" w:hAnsi="Times New Roman" w:cs="Times New Roman"/>
          <w:sz w:val="28"/>
          <w:szCs w:val="28"/>
          <w:lang w:val="ro-RO"/>
        </w:rPr>
        <w:t>Verificare executie bugetara pe parcusul perioadei de implementare pe proiectul „Dare to Start” – S.C.Coffee Cup Truck S.R.L;</w:t>
      </w:r>
    </w:p>
    <w:p w:rsidR="00A746E4" w:rsidRPr="006C6E95" w:rsidRDefault="00A746E4" w:rsidP="00163E66">
      <w:pPr>
        <w:pStyle w:val="Listparagraf"/>
        <w:numPr>
          <w:ilvl w:val="0"/>
          <w:numId w:val="1"/>
        </w:numPr>
        <w:spacing w:after="0" w:line="240" w:lineRule="auto"/>
        <w:ind w:left="720"/>
        <w:jc w:val="both"/>
        <w:rPr>
          <w:rFonts w:ascii="Times New Roman" w:hAnsi="Times New Roman" w:cs="Times New Roman"/>
          <w:sz w:val="28"/>
          <w:szCs w:val="28"/>
          <w:u w:val="single"/>
        </w:rPr>
      </w:pPr>
      <w:r w:rsidRPr="006C6E95">
        <w:rPr>
          <w:rFonts w:ascii="Times New Roman" w:hAnsi="Times New Roman" w:cs="Times New Roman"/>
          <w:sz w:val="28"/>
          <w:szCs w:val="28"/>
          <w:lang w:val="ro-RO"/>
        </w:rPr>
        <w:t>Participare la cursul de specializare cu tema „Planficare strategica” cu o durata de 40 ore-8 ore/zi;</w:t>
      </w:r>
    </w:p>
    <w:p w:rsidR="00A746E4" w:rsidRPr="00B8531C" w:rsidRDefault="00A746E4" w:rsidP="00163E66">
      <w:pPr>
        <w:pStyle w:val="Frspaiere"/>
        <w:numPr>
          <w:ilvl w:val="0"/>
          <w:numId w:val="1"/>
        </w:numPr>
        <w:tabs>
          <w:tab w:val="left" w:pos="810"/>
        </w:tabs>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83948" w:rsidRDefault="00B83948" w:rsidP="00B83948">
      <w:pPr>
        <w:spacing w:after="0" w:line="240" w:lineRule="auto"/>
        <w:jc w:val="both"/>
        <w:rPr>
          <w:rFonts w:ascii="Times New Roman" w:hAnsi="Times New Roman" w:cs="Times New Roman"/>
          <w:b/>
          <w:sz w:val="28"/>
          <w:szCs w:val="28"/>
        </w:rPr>
      </w:pPr>
    </w:p>
    <w:p w:rsidR="00B83948" w:rsidRDefault="00B83948" w:rsidP="00B8394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09 - 13.11</w:t>
      </w:r>
      <w:r w:rsidRPr="003B7A2F">
        <w:rPr>
          <w:rFonts w:ascii="Times New Roman" w:hAnsi="Times New Roman" w:cs="Times New Roman"/>
          <w:b/>
          <w:sz w:val="28"/>
          <w:szCs w:val="28"/>
        </w:rPr>
        <w:t>.2020</w:t>
      </w:r>
    </w:p>
    <w:p w:rsidR="00571074" w:rsidRPr="007B4ED0" w:rsidRDefault="00571074" w:rsidP="00571074">
      <w:pPr>
        <w:pStyle w:val="Listparagraf"/>
        <w:numPr>
          <w:ilvl w:val="0"/>
          <w:numId w:val="21"/>
        </w:numPr>
        <w:spacing w:after="0" w:line="252" w:lineRule="auto"/>
        <w:jc w:val="both"/>
        <w:rPr>
          <w:rFonts w:ascii="Times New Roman" w:hAnsi="Times New Roman" w:cs="Times New Roman"/>
          <w:sz w:val="28"/>
          <w:szCs w:val="28"/>
          <w:lang w:val="ro-RO"/>
        </w:rPr>
      </w:pPr>
      <w:r w:rsidRPr="007B4ED0">
        <w:rPr>
          <w:rFonts w:ascii="Times New Roman" w:hAnsi="Times New Roman" w:cs="Times New Roman"/>
          <w:sz w:val="28"/>
          <w:szCs w:val="28"/>
          <w:lang w:val="ro-RO"/>
        </w:rPr>
        <w:lastRenderedPageBreak/>
        <w:t>Participare curs ,,Planificare strategica” in cadrul proiectului ,,Solutii informatice integrate pentru optimizarea activitatii administrative, cresterea competentelor si a nivelului de calitate a serviciilor publice pentru cetateni si mediul de afaceri la nivelul Minicipiului Ploiesti”, cod proiect 129737</w:t>
      </w:r>
      <w:r>
        <w:rPr>
          <w:rFonts w:ascii="Times New Roman" w:hAnsi="Times New Roman" w:cs="Times New Roman"/>
          <w:sz w:val="28"/>
          <w:szCs w:val="28"/>
          <w:lang w:val="ro-RO"/>
        </w:rPr>
        <w:t>;</w:t>
      </w:r>
    </w:p>
    <w:p w:rsidR="00571074" w:rsidRPr="007B4ED0" w:rsidRDefault="00571074" w:rsidP="00571074">
      <w:pPr>
        <w:pStyle w:val="Listparagraf"/>
        <w:numPr>
          <w:ilvl w:val="0"/>
          <w:numId w:val="21"/>
        </w:numPr>
        <w:spacing w:after="0" w:line="252" w:lineRule="auto"/>
        <w:jc w:val="both"/>
        <w:rPr>
          <w:rFonts w:ascii="Times New Roman" w:hAnsi="Times New Roman" w:cs="Times New Roman"/>
          <w:sz w:val="28"/>
          <w:szCs w:val="28"/>
          <w:lang w:val="ro-RO"/>
        </w:rPr>
      </w:pPr>
      <w:r w:rsidRPr="007B4ED0">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7B4ED0">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71074" w:rsidRPr="007B4ED0" w:rsidRDefault="00571074" w:rsidP="00571074">
      <w:pPr>
        <w:pStyle w:val="Listparagraf"/>
        <w:numPr>
          <w:ilvl w:val="0"/>
          <w:numId w:val="21"/>
        </w:numPr>
        <w:spacing w:after="0" w:line="240" w:lineRule="auto"/>
        <w:ind w:left="360" w:firstLine="0"/>
        <w:jc w:val="both"/>
        <w:rPr>
          <w:rFonts w:ascii="Times New Roman" w:hAnsi="Times New Roman" w:cs="Times New Roman"/>
          <w:sz w:val="28"/>
          <w:szCs w:val="28"/>
          <w:u w:val="single"/>
        </w:rPr>
      </w:pPr>
      <w:r w:rsidRPr="007B4ED0">
        <w:rPr>
          <w:rFonts w:ascii="Times New Roman" w:hAnsi="Times New Roman" w:cs="Times New Roman"/>
          <w:sz w:val="28"/>
          <w:szCs w:val="28"/>
          <w:lang w:val="ro-RO"/>
        </w:rPr>
        <w:t>Corespondenta telefonica si email cu reprezentantii PartNet;</w:t>
      </w:r>
    </w:p>
    <w:p w:rsidR="00571074" w:rsidRPr="006A4AFC" w:rsidRDefault="00571074" w:rsidP="00571074">
      <w:pPr>
        <w:pStyle w:val="Listparagraf"/>
        <w:numPr>
          <w:ilvl w:val="0"/>
          <w:numId w:val="21"/>
        </w:numPr>
        <w:spacing w:after="0" w:line="240" w:lineRule="auto"/>
        <w:outlineLvl w:val="0"/>
        <w:rPr>
          <w:rFonts w:ascii="Times New Roman" w:hAnsi="Times New Roman" w:cs="Times New Roman"/>
          <w:sz w:val="28"/>
          <w:szCs w:val="28"/>
          <w:lang w:val="ro-RO"/>
        </w:rPr>
      </w:pPr>
      <w:r w:rsidRPr="006A4AFC">
        <w:rPr>
          <w:rFonts w:ascii="Times New Roman" w:hAnsi="Times New Roman" w:cs="Times New Roman"/>
          <w:sz w:val="28"/>
          <w:szCs w:val="28"/>
          <w:lang w:val="ro-RO"/>
        </w:rPr>
        <w:t>Intocmire opis 5 dosare proiectul ,,O 9 sansa!” asociatia Grupul de Actiune Locala</w:t>
      </w:r>
    </w:p>
    <w:p w:rsidR="00571074" w:rsidRPr="006A4AFC" w:rsidRDefault="00571074" w:rsidP="00571074">
      <w:pPr>
        <w:spacing w:after="0" w:line="240" w:lineRule="auto"/>
        <w:ind w:firstLine="720"/>
        <w:outlineLvl w:val="0"/>
        <w:rPr>
          <w:rFonts w:ascii="Times New Roman" w:hAnsi="Times New Roman" w:cs="Times New Roman"/>
          <w:sz w:val="28"/>
          <w:szCs w:val="28"/>
          <w:lang w:val="ro-RO"/>
        </w:rPr>
      </w:pPr>
      <w:r w:rsidRPr="006A4AFC">
        <w:rPr>
          <w:rFonts w:ascii="Times New Roman" w:hAnsi="Times New Roman" w:cs="Times New Roman"/>
          <w:sz w:val="28"/>
          <w:szCs w:val="28"/>
          <w:lang w:val="ro-RO"/>
        </w:rPr>
        <w:t>Studiere legislatie</w:t>
      </w:r>
      <w:r>
        <w:rPr>
          <w:rFonts w:ascii="Times New Roman" w:hAnsi="Times New Roman" w:cs="Times New Roman"/>
          <w:sz w:val="28"/>
          <w:szCs w:val="28"/>
          <w:lang w:val="ro-RO"/>
        </w:rPr>
        <w:t xml:space="preserve"> </w:t>
      </w:r>
      <w:r w:rsidRPr="006A4AFC">
        <w:rPr>
          <w:rFonts w:ascii="Times New Roman" w:hAnsi="Times New Roman" w:cs="Times New Roman"/>
          <w:sz w:val="28"/>
          <w:szCs w:val="28"/>
          <w:lang w:val="ro-RO"/>
        </w:rPr>
        <w:t>- Programul Operational Regional 2021-2027</w:t>
      </w:r>
      <w:r>
        <w:rPr>
          <w:rFonts w:ascii="Times New Roman" w:hAnsi="Times New Roman" w:cs="Times New Roman"/>
          <w:sz w:val="28"/>
          <w:szCs w:val="28"/>
          <w:lang w:val="ro-RO"/>
        </w:rPr>
        <w:t>;</w:t>
      </w:r>
    </w:p>
    <w:p w:rsidR="00571074" w:rsidRPr="00B8531C" w:rsidRDefault="00571074" w:rsidP="00571074">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71074" w:rsidRPr="00B8531C" w:rsidRDefault="00571074" w:rsidP="00571074">
      <w:pPr>
        <w:spacing w:after="0" w:line="240" w:lineRule="auto"/>
        <w:ind w:left="274"/>
        <w:jc w:val="both"/>
        <w:rPr>
          <w:rFonts w:ascii="Times New Roman" w:hAnsi="Times New Roman" w:cs="Times New Roman"/>
          <w:sz w:val="28"/>
          <w:szCs w:val="28"/>
          <w:lang w:val="ro-RO"/>
        </w:rPr>
      </w:pPr>
    </w:p>
    <w:p w:rsidR="00B83948" w:rsidRDefault="00B83948" w:rsidP="00B8394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16 – 20.11.</w:t>
      </w:r>
      <w:r w:rsidRPr="00A0220F">
        <w:rPr>
          <w:rFonts w:ascii="Times New Roman" w:hAnsi="Times New Roman" w:cs="Times New Roman"/>
          <w:b/>
          <w:sz w:val="28"/>
          <w:szCs w:val="28"/>
        </w:rPr>
        <w:t>2020</w:t>
      </w:r>
    </w:p>
    <w:p w:rsidR="0085451B" w:rsidRPr="00AA2E7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AA2E7C">
        <w:rPr>
          <w:rFonts w:ascii="Times New Roman" w:hAnsi="Times New Roman" w:cs="Times New Roman"/>
          <w:sz w:val="28"/>
          <w:szCs w:val="28"/>
          <w:lang w:val="ro-RO"/>
        </w:rPr>
        <w:t>Completare in tabel (situatie) 15.720</w:t>
      </w:r>
      <w:r>
        <w:rPr>
          <w:rFonts w:ascii="Times New Roman" w:hAnsi="Times New Roman" w:cs="Times New Roman"/>
          <w:sz w:val="28"/>
          <w:szCs w:val="28"/>
          <w:lang w:val="ro-RO"/>
        </w:rPr>
        <w:t>;</w:t>
      </w:r>
    </w:p>
    <w:p w:rsidR="0085451B" w:rsidRPr="00AA2E7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AA2E7C">
        <w:rPr>
          <w:rFonts w:ascii="Times New Roman" w:hAnsi="Times New Roman" w:cs="Times New Roman"/>
          <w:sz w:val="28"/>
          <w:szCs w:val="28"/>
          <w:lang w:val="ro-RO"/>
        </w:rPr>
        <w:t>Calcul total situatie 15.720</w:t>
      </w:r>
      <w:r>
        <w:rPr>
          <w:rFonts w:ascii="Times New Roman" w:hAnsi="Times New Roman" w:cs="Times New Roman"/>
          <w:sz w:val="28"/>
          <w:szCs w:val="28"/>
          <w:lang w:val="ro-RO"/>
        </w:rPr>
        <w:t>;</w:t>
      </w:r>
    </w:p>
    <w:p w:rsidR="0085451B" w:rsidRPr="00AA2E7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AA2E7C">
        <w:rPr>
          <w:rFonts w:ascii="Times New Roman" w:hAnsi="Times New Roman" w:cs="Times New Roman"/>
          <w:sz w:val="28"/>
          <w:szCs w:val="28"/>
          <w:lang w:val="ro-RO"/>
        </w:rPr>
        <w:t>Calcul total situatia proiectelor aflate in implementare</w:t>
      </w:r>
      <w:r>
        <w:rPr>
          <w:rFonts w:ascii="Times New Roman" w:hAnsi="Times New Roman" w:cs="Times New Roman"/>
          <w:sz w:val="28"/>
          <w:szCs w:val="28"/>
          <w:lang w:val="ro-RO"/>
        </w:rPr>
        <w:t>;</w:t>
      </w:r>
    </w:p>
    <w:p w:rsidR="0085451B" w:rsidRPr="00AA2E7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AA2E7C">
        <w:rPr>
          <w:rFonts w:ascii="Times New Roman" w:hAnsi="Times New Roman" w:cs="Times New Roman"/>
          <w:sz w:val="28"/>
          <w:szCs w:val="28"/>
          <w:lang w:val="ro-RO"/>
        </w:rPr>
        <w:t>Raspuns solicitare clarificare pentru proiectul ,,Regenerare urbana in zona marginalizata a municipiului Ploiesti, cartier Rafov”, cod SMIS 124892</w:t>
      </w:r>
      <w:r>
        <w:rPr>
          <w:rFonts w:ascii="Times New Roman" w:hAnsi="Times New Roman" w:cs="Times New Roman"/>
          <w:sz w:val="28"/>
          <w:szCs w:val="28"/>
          <w:lang w:val="ro-RO"/>
        </w:rPr>
        <w:t>;</w:t>
      </w:r>
    </w:p>
    <w:p w:rsidR="0085451B" w:rsidRPr="00AA2E7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AA2E7C">
        <w:rPr>
          <w:rFonts w:ascii="Times New Roman" w:hAnsi="Times New Roman" w:cs="Times New Roman"/>
          <w:sz w:val="28"/>
          <w:szCs w:val="28"/>
          <w:lang w:val="ro-RO"/>
        </w:rPr>
        <w:t xml:space="preserve">Notificare privind preoictul </w:t>
      </w:r>
      <w:r>
        <w:rPr>
          <w:rFonts w:ascii="Times New Roman" w:hAnsi="Times New Roman" w:cs="Times New Roman"/>
          <w:sz w:val="28"/>
          <w:szCs w:val="28"/>
          <w:lang w:val="ro-RO"/>
        </w:rPr>
        <w:t>„</w:t>
      </w:r>
      <w:r w:rsidRPr="00AA2E7C">
        <w:rPr>
          <w:rFonts w:ascii="Times New Roman" w:hAnsi="Times New Roman" w:cs="Times New Roman"/>
          <w:sz w:val="28"/>
          <w:szCs w:val="28"/>
          <w:lang w:val="ro-RO"/>
        </w:rPr>
        <w:t>Cre</w:t>
      </w:r>
      <w:r>
        <w:rPr>
          <w:rFonts w:ascii="Times New Roman" w:hAnsi="Times New Roman" w:cs="Times New Roman"/>
          <w:sz w:val="28"/>
          <w:szCs w:val="28"/>
          <w:lang w:val="ro-RO"/>
        </w:rPr>
        <w:t>s</w:t>
      </w:r>
      <w:r w:rsidRPr="00AA2E7C">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AA2E7C">
        <w:rPr>
          <w:rFonts w:ascii="Times New Roman" w:hAnsi="Times New Roman" w:cs="Times New Roman"/>
          <w:sz w:val="28"/>
          <w:szCs w:val="28"/>
          <w:lang w:val="ro-RO"/>
        </w:rPr>
        <w:t>ii traficului prin realizarea Terminalul</w:t>
      </w:r>
      <w:r>
        <w:rPr>
          <w:rFonts w:ascii="Times New Roman" w:hAnsi="Times New Roman" w:cs="Times New Roman"/>
          <w:sz w:val="28"/>
          <w:szCs w:val="28"/>
          <w:lang w:val="ro-RO"/>
        </w:rPr>
        <w:t>ui Multi-Modal Nord-Vest incluzand si spat</w:t>
      </w:r>
      <w:r w:rsidRPr="00AA2E7C">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si biciclete (Zona Spital Judet</w:t>
      </w:r>
      <w:r w:rsidRPr="00AA2E7C">
        <w:rPr>
          <w:rFonts w:ascii="Times New Roman" w:hAnsi="Times New Roman" w:cs="Times New Roman"/>
          <w:sz w:val="28"/>
          <w:szCs w:val="28"/>
          <w:lang w:val="ro-RO"/>
        </w:rPr>
        <w:t>ean)</w:t>
      </w:r>
      <w:r>
        <w:rPr>
          <w:rFonts w:ascii="Times New Roman" w:hAnsi="Times New Roman" w:cs="Times New Roman"/>
          <w:sz w:val="28"/>
          <w:szCs w:val="28"/>
          <w:lang w:val="ro-RO"/>
        </w:rPr>
        <w:t>”;</w:t>
      </w:r>
    </w:p>
    <w:p w:rsidR="0085451B" w:rsidRPr="00AA2E7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AA2E7C">
        <w:rPr>
          <w:rFonts w:ascii="Times New Roman" w:hAnsi="Times New Roman" w:cs="Times New Roman"/>
          <w:sz w:val="28"/>
          <w:szCs w:val="28"/>
          <w:lang w:val="ro-RO"/>
        </w:rPr>
        <w:t xml:space="preserve">Adresa Directia Economica nominalizare responsabil economic pentru proiectul </w:t>
      </w:r>
      <w:r>
        <w:rPr>
          <w:rFonts w:ascii="Times New Roman" w:hAnsi="Times New Roman" w:cs="Times New Roman"/>
          <w:sz w:val="28"/>
          <w:szCs w:val="28"/>
          <w:lang w:val="ro-RO"/>
        </w:rPr>
        <w:t>–</w:t>
      </w:r>
      <w:r w:rsidRPr="00AA2E7C">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AA2E7C">
        <w:rPr>
          <w:rFonts w:ascii="Times New Roman" w:hAnsi="Times New Roman" w:cs="Times New Roman"/>
          <w:sz w:val="28"/>
          <w:szCs w:val="28"/>
          <w:lang w:val="ro-RO"/>
        </w:rPr>
        <w:t>Cre</w:t>
      </w:r>
      <w:r>
        <w:rPr>
          <w:rFonts w:ascii="Times New Roman" w:hAnsi="Times New Roman" w:cs="Times New Roman"/>
          <w:sz w:val="28"/>
          <w:szCs w:val="28"/>
          <w:lang w:val="ro-RO"/>
        </w:rPr>
        <w:t>s</w:t>
      </w:r>
      <w:r w:rsidRPr="00AA2E7C">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AA2E7C">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si spat</w:t>
      </w:r>
      <w:r w:rsidRPr="00AA2E7C">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AA2E7C">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AA2E7C">
        <w:rPr>
          <w:rFonts w:ascii="Times New Roman" w:hAnsi="Times New Roman" w:cs="Times New Roman"/>
          <w:sz w:val="28"/>
          <w:szCs w:val="28"/>
          <w:lang w:val="ro-RO"/>
        </w:rPr>
        <w:t>ean)</w:t>
      </w:r>
      <w:r>
        <w:rPr>
          <w:rFonts w:ascii="Times New Roman" w:hAnsi="Times New Roman" w:cs="Times New Roman"/>
          <w:sz w:val="28"/>
          <w:szCs w:val="28"/>
          <w:lang w:val="ro-RO"/>
        </w:rPr>
        <w:t>”;</w:t>
      </w:r>
    </w:p>
    <w:p w:rsidR="0085451B" w:rsidRPr="002C265B"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2C265B">
        <w:rPr>
          <w:rFonts w:ascii="Times New Roman" w:hAnsi="Times New Roman" w:cs="Times New Roman"/>
          <w:sz w:val="28"/>
          <w:szCs w:val="28"/>
          <w:lang w:val="ro-RO"/>
        </w:rPr>
        <w:t>Adresa Directia Juridica, Directia Tehnic Investitii, Directia Gestiune Patrimoniu si Directia Econ</w:t>
      </w:r>
      <w:r>
        <w:rPr>
          <w:rFonts w:ascii="Times New Roman" w:hAnsi="Times New Roman" w:cs="Times New Roman"/>
          <w:sz w:val="28"/>
          <w:szCs w:val="28"/>
          <w:lang w:val="ro-RO"/>
        </w:rPr>
        <w:t>o</w:t>
      </w:r>
      <w:r w:rsidRPr="002C265B">
        <w:rPr>
          <w:rFonts w:ascii="Times New Roman" w:hAnsi="Times New Roman" w:cs="Times New Roman"/>
          <w:sz w:val="28"/>
          <w:szCs w:val="28"/>
          <w:lang w:val="ro-RO"/>
        </w:rPr>
        <w:t xml:space="preserve">mica privind clarificarile pentru proiectul </w:t>
      </w:r>
      <w:r>
        <w:rPr>
          <w:rFonts w:ascii="Times New Roman" w:hAnsi="Times New Roman" w:cs="Times New Roman"/>
          <w:sz w:val="28"/>
          <w:szCs w:val="28"/>
          <w:lang w:val="ro-RO"/>
        </w:rPr>
        <w:t>„</w:t>
      </w:r>
      <w:r w:rsidRPr="002C265B">
        <w:rPr>
          <w:rFonts w:ascii="Times New Roman" w:hAnsi="Times New Roman" w:cs="Times New Roman"/>
          <w:sz w:val="28"/>
          <w:szCs w:val="28"/>
          <w:lang w:val="ro-RO"/>
        </w:rPr>
        <w:t>Regenerare urbana in zona marginalizata a municipiului Ploiesti, cartier Rafov</w:t>
      </w:r>
      <w:r>
        <w:rPr>
          <w:rFonts w:ascii="Times New Roman" w:hAnsi="Times New Roman" w:cs="Times New Roman"/>
          <w:sz w:val="28"/>
          <w:szCs w:val="28"/>
          <w:lang w:val="ro-RO"/>
        </w:rPr>
        <w:t>”</w:t>
      </w:r>
      <w:r w:rsidRPr="002C265B">
        <w:rPr>
          <w:rFonts w:ascii="Times New Roman" w:hAnsi="Times New Roman" w:cs="Times New Roman"/>
          <w:sz w:val="28"/>
          <w:szCs w:val="28"/>
          <w:lang w:val="ro-RO"/>
        </w:rPr>
        <w:t>;</w:t>
      </w:r>
    </w:p>
    <w:p w:rsidR="0085451B" w:rsidRPr="00687D2E"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687D2E">
        <w:rPr>
          <w:rFonts w:ascii="Times New Roman" w:hAnsi="Times New Roman" w:cs="Times New Roman"/>
          <w:sz w:val="28"/>
          <w:szCs w:val="28"/>
          <w:lang w:val="ro-RO"/>
        </w:rPr>
        <w:t>Inregistrare si distribuire corespondenta</w:t>
      </w:r>
      <w:r>
        <w:rPr>
          <w:rFonts w:ascii="Times New Roman" w:hAnsi="Times New Roman" w:cs="Times New Roman"/>
          <w:sz w:val="28"/>
          <w:szCs w:val="28"/>
          <w:lang w:val="ro-RO"/>
        </w:rPr>
        <w:t>; multuiplicare si scanare documente; transmitere/preluare documente cabinet veceprimar, registratura, etc;</w:t>
      </w:r>
    </w:p>
    <w:p w:rsidR="0085451B" w:rsidRPr="00687D2E"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687D2E">
        <w:rPr>
          <w:rFonts w:ascii="Times New Roman" w:hAnsi="Times New Roman" w:cs="Times New Roman"/>
          <w:sz w:val="28"/>
          <w:szCs w:val="28"/>
          <w:lang w:val="ro-RO"/>
        </w:rPr>
        <w:t>Redactare imputernicire viceprimar</w:t>
      </w:r>
      <w:r>
        <w:rPr>
          <w:rFonts w:ascii="Times New Roman" w:hAnsi="Times New Roman" w:cs="Times New Roman"/>
          <w:sz w:val="28"/>
          <w:szCs w:val="28"/>
          <w:lang w:val="ro-RO"/>
        </w:rPr>
        <w:t>;</w:t>
      </w:r>
    </w:p>
    <w:p w:rsidR="0085451B" w:rsidRPr="00687D2E"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687D2E">
        <w:rPr>
          <w:rFonts w:ascii="Times New Roman" w:hAnsi="Times New Roman" w:cs="Times New Roman"/>
          <w:sz w:val="28"/>
          <w:szCs w:val="28"/>
          <w:lang w:val="ro-RO"/>
        </w:rPr>
        <w:t>Intocmire opisuri pentru dosarele privind proiectul ,,O 9 sansa!” asociatia Grupul de Actiune Locala</w:t>
      </w:r>
      <w:r>
        <w:rPr>
          <w:rFonts w:ascii="Times New Roman" w:hAnsi="Times New Roman" w:cs="Times New Roman"/>
          <w:sz w:val="28"/>
          <w:szCs w:val="28"/>
          <w:lang w:val="ro-RO"/>
        </w:rPr>
        <w:t>;</w:t>
      </w:r>
    </w:p>
    <w:p w:rsidR="0085451B" w:rsidRPr="00687D2E"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687D2E">
        <w:rPr>
          <w:rFonts w:ascii="Times New Roman" w:hAnsi="Times New Roman" w:cs="Times New Roman"/>
          <w:sz w:val="28"/>
          <w:szCs w:val="28"/>
          <w:lang w:val="ro-RO"/>
        </w:rPr>
        <w:t xml:space="preserve"> la </w:t>
      </w:r>
      <w:r>
        <w:rPr>
          <w:rFonts w:ascii="Times New Roman" w:hAnsi="Times New Roman" w:cs="Times New Roman"/>
          <w:sz w:val="28"/>
          <w:szCs w:val="28"/>
          <w:lang w:val="ro-RO"/>
        </w:rPr>
        <w:t>S</w:t>
      </w:r>
      <w:r w:rsidRPr="00687D2E">
        <w:rPr>
          <w:rFonts w:ascii="Times New Roman" w:hAnsi="Times New Roman" w:cs="Times New Roman"/>
          <w:sz w:val="28"/>
          <w:szCs w:val="28"/>
          <w:lang w:val="ro-RO"/>
        </w:rPr>
        <w:t xml:space="preserve">v.contabilitate privind </w:t>
      </w:r>
      <w:r>
        <w:rPr>
          <w:rFonts w:ascii="Times New Roman" w:hAnsi="Times New Roman" w:cs="Times New Roman"/>
          <w:sz w:val="28"/>
          <w:szCs w:val="28"/>
          <w:lang w:val="ro-RO"/>
        </w:rPr>
        <w:t>o</w:t>
      </w:r>
      <w:r w:rsidRPr="00687D2E">
        <w:rPr>
          <w:rFonts w:ascii="Times New Roman" w:hAnsi="Times New Roman" w:cs="Times New Roman"/>
          <w:sz w:val="28"/>
          <w:szCs w:val="28"/>
          <w:lang w:val="ro-RO"/>
        </w:rPr>
        <w:t xml:space="preserve"> factura</w:t>
      </w:r>
      <w:r>
        <w:rPr>
          <w:rFonts w:ascii="Times New Roman" w:hAnsi="Times New Roman" w:cs="Times New Roman"/>
          <w:sz w:val="28"/>
          <w:szCs w:val="28"/>
          <w:lang w:val="ro-RO"/>
        </w:rPr>
        <w:t>;</w:t>
      </w:r>
    </w:p>
    <w:p w:rsidR="0085451B" w:rsidRPr="00687D2E"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687D2E">
        <w:rPr>
          <w:rFonts w:ascii="Times New Roman" w:hAnsi="Times New Roman" w:cs="Times New Roman"/>
          <w:sz w:val="28"/>
          <w:szCs w:val="28"/>
          <w:lang w:val="ro-RO"/>
        </w:rPr>
        <w:t>Intocmire informare catre dl.viceprimar referitor POIDS 2021-2027</w:t>
      </w:r>
      <w:r>
        <w:rPr>
          <w:rFonts w:ascii="Times New Roman" w:hAnsi="Times New Roman" w:cs="Times New Roman"/>
          <w:sz w:val="28"/>
          <w:szCs w:val="28"/>
          <w:lang w:val="ro-RO"/>
        </w:rPr>
        <w:t>;</w:t>
      </w:r>
    </w:p>
    <w:p w:rsidR="0085451B" w:rsidRPr="00687D2E" w:rsidRDefault="0085451B" w:rsidP="0085451B">
      <w:pPr>
        <w:pStyle w:val="Listparagraf"/>
        <w:numPr>
          <w:ilvl w:val="0"/>
          <w:numId w:val="1"/>
        </w:numPr>
        <w:spacing w:after="0" w:line="240" w:lineRule="auto"/>
        <w:ind w:firstLine="0"/>
        <w:jc w:val="both"/>
        <w:rPr>
          <w:rFonts w:ascii="Times New Roman" w:hAnsi="Times New Roman" w:cs="Times New Roman"/>
          <w:sz w:val="28"/>
          <w:szCs w:val="28"/>
          <w:u w:val="single"/>
        </w:rPr>
      </w:pPr>
      <w:r w:rsidRPr="00687D2E">
        <w:rPr>
          <w:rFonts w:ascii="Times New Roman" w:hAnsi="Times New Roman" w:cs="Times New Roman"/>
          <w:sz w:val="28"/>
          <w:szCs w:val="28"/>
          <w:lang w:val="ro-RO"/>
        </w:rPr>
        <w:t>Intocmire evidenta proiecte repartizate;</w:t>
      </w:r>
    </w:p>
    <w:p w:rsidR="0085451B" w:rsidRPr="00B8531C" w:rsidRDefault="0085451B" w:rsidP="0085451B">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B83948" w:rsidRPr="00B83948" w:rsidRDefault="00B83948" w:rsidP="00B83948">
      <w:pPr>
        <w:spacing w:after="0" w:line="240" w:lineRule="auto"/>
        <w:ind w:left="360"/>
        <w:jc w:val="both"/>
        <w:rPr>
          <w:rFonts w:ascii="Times New Roman" w:hAnsi="Times New Roman" w:cs="Times New Roman"/>
          <w:sz w:val="28"/>
          <w:szCs w:val="28"/>
        </w:rPr>
      </w:pPr>
    </w:p>
    <w:p w:rsidR="00B83948" w:rsidRDefault="00B83948" w:rsidP="00B8394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23 </w:t>
      </w:r>
      <w:r w:rsidRPr="001F30C1">
        <w:rPr>
          <w:rFonts w:ascii="Times New Roman" w:hAnsi="Times New Roman" w:cs="Times New Roman"/>
          <w:b/>
          <w:sz w:val="28"/>
          <w:szCs w:val="28"/>
        </w:rPr>
        <w:t>-</w:t>
      </w:r>
      <w:r>
        <w:rPr>
          <w:rFonts w:ascii="Times New Roman" w:hAnsi="Times New Roman" w:cs="Times New Roman"/>
          <w:b/>
          <w:sz w:val="28"/>
          <w:szCs w:val="28"/>
        </w:rPr>
        <w:t xml:space="preserve"> 27.11</w:t>
      </w:r>
      <w:r w:rsidRPr="001F30C1">
        <w:rPr>
          <w:rFonts w:ascii="Times New Roman" w:hAnsi="Times New Roman" w:cs="Times New Roman"/>
          <w:b/>
          <w:sz w:val="28"/>
          <w:szCs w:val="28"/>
        </w:rPr>
        <w:t>.2020</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Intocmire notă de fundamentare privind proiectul ”</w:t>
      </w:r>
      <w:r>
        <w:rPr>
          <w:rFonts w:ascii="Times New Roman" w:hAnsi="Times New Roman" w:cs="Times New Roman"/>
          <w:sz w:val="28"/>
          <w:szCs w:val="28"/>
          <w:lang w:val="ro-RO"/>
        </w:rPr>
        <w:t>Regenerare Urbana in zona marginalizata</w:t>
      </w:r>
      <w:r w:rsidRPr="00E24C54">
        <w:rPr>
          <w:rFonts w:ascii="Times New Roman" w:hAnsi="Times New Roman" w:cs="Times New Roman"/>
          <w:sz w:val="28"/>
          <w:szCs w:val="28"/>
          <w:lang w:val="ro-RO"/>
        </w:rPr>
        <w:t xml:space="preserve"> a municipiului </w:t>
      </w:r>
      <w:r>
        <w:rPr>
          <w:rFonts w:ascii="Times New Roman" w:hAnsi="Times New Roman" w:cs="Times New Roman"/>
          <w:sz w:val="28"/>
          <w:szCs w:val="28"/>
          <w:lang w:val="ro-RO"/>
        </w:rPr>
        <w:t>Ploies</w:t>
      </w:r>
      <w:r w:rsidRPr="00E24C54">
        <w:rPr>
          <w:rFonts w:ascii="Times New Roman" w:hAnsi="Times New Roman" w:cs="Times New Roman"/>
          <w:sz w:val="28"/>
          <w:szCs w:val="28"/>
          <w:lang w:val="ro-RO"/>
        </w:rPr>
        <w:t>ti, cartier Rafov”</w:t>
      </w:r>
      <w:r>
        <w:rPr>
          <w:rFonts w:ascii="Times New Roman" w:hAnsi="Times New Roman" w:cs="Times New Roman"/>
          <w:sz w:val="28"/>
          <w:szCs w:val="28"/>
          <w:lang w:val="ro-RO"/>
        </w:rPr>
        <w:t>;</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Intocmire descriere succinta proiect ”Regenerare Urban</w:t>
      </w:r>
      <w:r>
        <w:rPr>
          <w:rFonts w:ascii="Times New Roman" w:hAnsi="Times New Roman" w:cs="Times New Roman"/>
          <w:sz w:val="28"/>
          <w:szCs w:val="28"/>
          <w:lang w:val="ro-RO"/>
        </w:rPr>
        <w:t>a i</w:t>
      </w:r>
      <w:r w:rsidRPr="00E24C54">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E24C54">
        <w:rPr>
          <w:rFonts w:ascii="Times New Roman" w:hAnsi="Times New Roman" w:cs="Times New Roman"/>
          <w:sz w:val="28"/>
          <w:szCs w:val="28"/>
          <w:lang w:val="ro-RO"/>
        </w:rPr>
        <w:t xml:space="preserve"> a municipiului </w:t>
      </w:r>
      <w:r>
        <w:rPr>
          <w:rFonts w:ascii="Times New Roman" w:hAnsi="Times New Roman" w:cs="Times New Roman"/>
          <w:sz w:val="28"/>
          <w:szCs w:val="28"/>
          <w:lang w:val="ro-RO"/>
        </w:rPr>
        <w:t>Ploies</w:t>
      </w:r>
      <w:r w:rsidRPr="00E24C54">
        <w:rPr>
          <w:rFonts w:ascii="Times New Roman" w:hAnsi="Times New Roman" w:cs="Times New Roman"/>
          <w:sz w:val="28"/>
          <w:szCs w:val="28"/>
          <w:lang w:val="ro-RO"/>
        </w:rPr>
        <w:t>ti, cartier Rafov</w:t>
      </w:r>
      <w:r>
        <w:rPr>
          <w:rFonts w:ascii="Times New Roman" w:hAnsi="Times New Roman" w:cs="Times New Roman"/>
          <w:sz w:val="28"/>
          <w:szCs w:val="28"/>
          <w:lang w:val="ro-RO"/>
        </w:rPr>
        <w:t>”;</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 xml:space="preserve">Intocmire Fisa de post responsabil economic – pentru proiectul </w:t>
      </w:r>
      <w:r>
        <w:rPr>
          <w:rFonts w:ascii="Times New Roman" w:hAnsi="Times New Roman" w:cs="Times New Roman"/>
          <w:sz w:val="28"/>
          <w:szCs w:val="28"/>
          <w:lang w:val="ro-RO"/>
        </w:rPr>
        <w:t>„Cres</w:t>
      </w:r>
      <w:r w:rsidRPr="00E24C54">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E24C54">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E24C54">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i spa</w:t>
      </w:r>
      <w:r>
        <w:rPr>
          <w:rFonts w:ascii="Times New Roman" w:hAnsi="Times New Roman" w:cs="Times New Roman"/>
          <w:sz w:val="28"/>
          <w:szCs w:val="28"/>
          <w:lang w:val="ro-RO"/>
        </w:rPr>
        <w:t>t</w:t>
      </w:r>
      <w:r w:rsidRPr="00E24C54">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E24C54">
        <w:rPr>
          <w:rFonts w:ascii="Times New Roman" w:hAnsi="Times New Roman" w:cs="Times New Roman"/>
          <w:sz w:val="28"/>
          <w:szCs w:val="28"/>
          <w:lang w:val="ro-RO"/>
        </w:rPr>
        <w:t>ean)</w:t>
      </w:r>
      <w:r>
        <w:rPr>
          <w:rFonts w:ascii="Times New Roman" w:hAnsi="Times New Roman" w:cs="Times New Roman"/>
          <w:sz w:val="28"/>
          <w:szCs w:val="28"/>
          <w:lang w:val="ro-RO"/>
        </w:rPr>
        <w:t>”;</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 xml:space="preserve">Intocmire Fisa de post manager proiect – pentru proiectul </w:t>
      </w:r>
      <w:r>
        <w:rPr>
          <w:rFonts w:ascii="Times New Roman" w:hAnsi="Times New Roman" w:cs="Times New Roman"/>
          <w:sz w:val="28"/>
          <w:szCs w:val="28"/>
          <w:lang w:val="ro-RO"/>
        </w:rPr>
        <w:t>„</w:t>
      </w:r>
      <w:r w:rsidRPr="00E24C54">
        <w:rPr>
          <w:rFonts w:ascii="Times New Roman" w:hAnsi="Times New Roman" w:cs="Times New Roman"/>
          <w:sz w:val="28"/>
          <w:szCs w:val="28"/>
          <w:lang w:val="ro-RO"/>
        </w:rPr>
        <w:t>Cre</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 xml:space="preserve">terea </w:t>
      </w:r>
      <w:r>
        <w:rPr>
          <w:rFonts w:ascii="Times New Roman" w:hAnsi="Times New Roman" w:cs="Times New Roman"/>
          <w:sz w:val="28"/>
          <w:szCs w:val="28"/>
          <w:lang w:val="ro-RO"/>
        </w:rPr>
        <w:t>mobilitat</w:t>
      </w:r>
      <w:r w:rsidRPr="00E24C54">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E24C54">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i spa</w:t>
      </w:r>
      <w:r>
        <w:rPr>
          <w:rFonts w:ascii="Times New Roman" w:hAnsi="Times New Roman" w:cs="Times New Roman"/>
          <w:sz w:val="28"/>
          <w:szCs w:val="28"/>
          <w:lang w:val="ro-RO"/>
        </w:rPr>
        <w:t>t</w:t>
      </w:r>
      <w:r w:rsidRPr="00E24C54">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E24C54">
        <w:rPr>
          <w:rFonts w:ascii="Times New Roman" w:hAnsi="Times New Roman" w:cs="Times New Roman"/>
          <w:sz w:val="28"/>
          <w:szCs w:val="28"/>
          <w:lang w:val="ro-RO"/>
        </w:rPr>
        <w:t>ean)</w:t>
      </w:r>
      <w:r>
        <w:rPr>
          <w:rFonts w:ascii="Times New Roman" w:hAnsi="Times New Roman" w:cs="Times New Roman"/>
          <w:sz w:val="28"/>
          <w:szCs w:val="28"/>
          <w:lang w:val="ro-RO"/>
        </w:rPr>
        <w:t>”;</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 xml:space="preserve">Intocmire referat si dispozitie nominalizare membrii UIP – pentru proiectul </w:t>
      </w:r>
      <w:r>
        <w:rPr>
          <w:rFonts w:ascii="Times New Roman" w:hAnsi="Times New Roman" w:cs="Times New Roman"/>
          <w:sz w:val="28"/>
          <w:szCs w:val="28"/>
          <w:lang w:val="ro-RO"/>
        </w:rPr>
        <w:t>„</w:t>
      </w:r>
      <w:r w:rsidRPr="00E24C54">
        <w:rPr>
          <w:rFonts w:ascii="Times New Roman" w:hAnsi="Times New Roman" w:cs="Times New Roman"/>
          <w:sz w:val="28"/>
          <w:szCs w:val="28"/>
          <w:lang w:val="ro-RO"/>
        </w:rPr>
        <w:t>Cre</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 xml:space="preserve">terea </w:t>
      </w:r>
      <w:r>
        <w:rPr>
          <w:rFonts w:ascii="Times New Roman" w:hAnsi="Times New Roman" w:cs="Times New Roman"/>
          <w:sz w:val="28"/>
          <w:szCs w:val="28"/>
          <w:lang w:val="ro-RO"/>
        </w:rPr>
        <w:t>mobilitat</w:t>
      </w:r>
      <w:r w:rsidRPr="00E24C54">
        <w:rPr>
          <w:rFonts w:ascii="Times New Roman" w:hAnsi="Times New Roman" w:cs="Times New Roman"/>
          <w:sz w:val="28"/>
          <w:szCs w:val="28"/>
          <w:lang w:val="ro-RO"/>
        </w:rPr>
        <w:t xml:space="preserve">ii traficului prin realizarea Terminalului Multi-Modal Nord-Vest </w:t>
      </w:r>
      <w:r>
        <w:rPr>
          <w:rFonts w:ascii="Times New Roman" w:hAnsi="Times New Roman" w:cs="Times New Roman"/>
          <w:sz w:val="28"/>
          <w:szCs w:val="28"/>
          <w:lang w:val="ro-RO"/>
        </w:rPr>
        <w:t>incluza</w:t>
      </w:r>
      <w:r w:rsidRPr="00E24C54">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 xml:space="preserve">i </w:t>
      </w:r>
      <w:r>
        <w:rPr>
          <w:rFonts w:ascii="Times New Roman" w:hAnsi="Times New Roman" w:cs="Times New Roman"/>
          <w:sz w:val="28"/>
          <w:szCs w:val="28"/>
          <w:lang w:val="ro-RO"/>
        </w:rPr>
        <w:t>spat</w:t>
      </w:r>
      <w:r w:rsidRPr="00E24C54">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 xml:space="preserve">i biciclete (Zona Spital </w:t>
      </w:r>
      <w:r>
        <w:rPr>
          <w:rFonts w:ascii="Times New Roman" w:hAnsi="Times New Roman" w:cs="Times New Roman"/>
          <w:sz w:val="28"/>
          <w:szCs w:val="28"/>
          <w:lang w:val="ro-RO"/>
        </w:rPr>
        <w:t>Judet</w:t>
      </w:r>
      <w:r w:rsidRPr="00E24C54">
        <w:rPr>
          <w:rFonts w:ascii="Times New Roman" w:hAnsi="Times New Roman" w:cs="Times New Roman"/>
          <w:sz w:val="28"/>
          <w:szCs w:val="28"/>
          <w:lang w:val="ro-RO"/>
        </w:rPr>
        <w:t>ean)</w:t>
      </w:r>
      <w:r>
        <w:rPr>
          <w:rFonts w:ascii="Times New Roman" w:hAnsi="Times New Roman" w:cs="Times New Roman"/>
          <w:sz w:val="28"/>
          <w:szCs w:val="28"/>
          <w:lang w:val="ro-RO"/>
        </w:rPr>
        <w:t>”;</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Raspuns solicitare clarificare pentru proiectul ,,Regenerare urbana in zona marginalizata a municipiului Ploiesti, cartier Rafov”, cod SMIS 124892</w:t>
      </w:r>
      <w:r>
        <w:rPr>
          <w:rFonts w:ascii="Times New Roman" w:hAnsi="Times New Roman" w:cs="Times New Roman"/>
          <w:sz w:val="28"/>
          <w:szCs w:val="28"/>
          <w:lang w:val="ro-RO"/>
        </w:rPr>
        <w:t>;</w:t>
      </w:r>
    </w:p>
    <w:p w:rsidR="001310C6" w:rsidRPr="00E24C54"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E24C54">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s</w:t>
      </w:r>
      <w:r w:rsidRPr="00E24C54">
        <w:rPr>
          <w:rFonts w:ascii="Times New Roman" w:hAnsi="Times New Roman" w:cs="Times New Roman"/>
          <w:sz w:val="28"/>
          <w:szCs w:val="28"/>
          <w:lang w:val="ro-RO"/>
        </w:rPr>
        <w:t>ituatie proiecte contractate si in implementare cu valoare totala, contributie PMP, val. neeligibila</w:t>
      </w:r>
      <w:r>
        <w:rPr>
          <w:rFonts w:ascii="Times New Roman" w:hAnsi="Times New Roman" w:cs="Times New Roman"/>
          <w:sz w:val="28"/>
          <w:szCs w:val="28"/>
          <w:lang w:val="ro-RO"/>
        </w:rPr>
        <w:t>;</w:t>
      </w:r>
    </w:p>
    <w:p w:rsidR="001310C6" w:rsidRPr="00B8531C" w:rsidRDefault="001310C6" w:rsidP="001310C6">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83948" w:rsidRPr="00B8531C" w:rsidRDefault="00B83948" w:rsidP="00FC3B91">
      <w:pPr>
        <w:spacing w:after="0" w:line="240" w:lineRule="auto"/>
        <w:ind w:left="274"/>
        <w:jc w:val="both"/>
        <w:rPr>
          <w:rFonts w:ascii="Times New Roman" w:hAnsi="Times New Roman" w:cs="Times New Roman"/>
          <w:sz w:val="28"/>
          <w:szCs w:val="28"/>
          <w:lang w:val="ro-RO"/>
        </w:rPr>
      </w:pPr>
    </w:p>
    <w:p w:rsidR="00A262C0" w:rsidRPr="00B8531C" w:rsidRDefault="00A262C0" w:rsidP="00A262C0">
      <w:pPr>
        <w:spacing w:after="0" w:line="240" w:lineRule="auto"/>
        <w:ind w:left="274"/>
        <w:jc w:val="both"/>
        <w:rPr>
          <w:rFonts w:ascii="Times New Roman" w:hAnsi="Times New Roman" w:cs="Times New Roman"/>
          <w:sz w:val="28"/>
          <w:szCs w:val="28"/>
          <w:lang w:val="ro-RO"/>
        </w:rPr>
      </w:pPr>
    </w:p>
    <w:p w:rsidR="00C95385" w:rsidRDefault="00C95385" w:rsidP="006B7478">
      <w:pPr>
        <w:ind w:left="360" w:hanging="360"/>
        <w:contextualSpacing/>
        <w:jc w:val="both"/>
        <w:rPr>
          <w:rFonts w:ascii="Times New Roman" w:hAnsi="Times New Roman" w:cs="Times New Roman"/>
          <w:b/>
          <w:sz w:val="28"/>
          <w:szCs w:val="28"/>
        </w:rPr>
      </w:pPr>
    </w:p>
    <w:sectPr w:rsidR="00C953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D48" w:rsidRDefault="004E6D48" w:rsidP="003F1544">
      <w:pPr>
        <w:spacing w:after="0" w:line="240" w:lineRule="auto"/>
      </w:pPr>
      <w:r>
        <w:separator/>
      </w:r>
    </w:p>
  </w:endnote>
  <w:endnote w:type="continuationSeparator" w:id="0">
    <w:p w:rsidR="004E6D48" w:rsidRDefault="004E6D48"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D48" w:rsidRDefault="004E6D48" w:rsidP="003F1544">
      <w:pPr>
        <w:spacing w:after="0" w:line="240" w:lineRule="auto"/>
      </w:pPr>
      <w:r>
        <w:separator/>
      </w:r>
    </w:p>
  </w:footnote>
  <w:footnote w:type="continuationSeparator" w:id="0">
    <w:p w:rsidR="004E6D48" w:rsidRDefault="004E6D48"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9"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4"/>
  </w:num>
  <w:num w:numId="4">
    <w:abstractNumId w:val="12"/>
  </w:num>
  <w:num w:numId="5">
    <w:abstractNumId w:val="15"/>
  </w:num>
  <w:num w:numId="6">
    <w:abstractNumId w:val="1"/>
  </w:num>
  <w:num w:numId="7">
    <w:abstractNumId w:val="11"/>
  </w:num>
  <w:num w:numId="8">
    <w:abstractNumId w:val="14"/>
  </w:num>
  <w:num w:numId="9">
    <w:abstractNumId w:val="9"/>
  </w:num>
  <w:num w:numId="10">
    <w:abstractNumId w:val="16"/>
  </w:num>
  <w:num w:numId="11">
    <w:abstractNumId w:val="5"/>
  </w:num>
  <w:num w:numId="12">
    <w:abstractNumId w:val="2"/>
  </w:num>
  <w:num w:numId="13">
    <w:abstractNumId w:val="3"/>
  </w:num>
  <w:num w:numId="14">
    <w:abstractNumId w:val="7"/>
  </w:num>
  <w:num w:numId="15">
    <w:abstractNumId w:val="10"/>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7"/>
  </w:num>
  <w:num w:numId="20">
    <w:abstractNumId w:val="20"/>
  </w:num>
  <w:num w:numId="21">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1460D"/>
    <w:rsid w:val="000161D2"/>
    <w:rsid w:val="0002109A"/>
    <w:rsid w:val="00022915"/>
    <w:rsid w:val="00032AAA"/>
    <w:rsid w:val="00053703"/>
    <w:rsid w:val="000603A4"/>
    <w:rsid w:val="00064019"/>
    <w:rsid w:val="00065BE5"/>
    <w:rsid w:val="0006634E"/>
    <w:rsid w:val="00067136"/>
    <w:rsid w:val="0008457C"/>
    <w:rsid w:val="00085585"/>
    <w:rsid w:val="000906A0"/>
    <w:rsid w:val="000A7026"/>
    <w:rsid w:val="000B1456"/>
    <w:rsid w:val="000C7762"/>
    <w:rsid w:val="000D3001"/>
    <w:rsid w:val="000D5382"/>
    <w:rsid w:val="000D6022"/>
    <w:rsid w:val="000D7ABD"/>
    <w:rsid w:val="000E51E5"/>
    <w:rsid w:val="000F3390"/>
    <w:rsid w:val="001070CD"/>
    <w:rsid w:val="00112A9D"/>
    <w:rsid w:val="001138BC"/>
    <w:rsid w:val="00113AC5"/>
    <w:rsid w:val="00114229"/>
    <w:rsid w:val="00115563"/>
    <w:rsid w:val="001212DB"/>
    <w:rsid w:val="00122557"/>
    <w:rsid w:val="001310C6"/>
    <w:rsid w:val="00150297"/>
    <w:rsid w:val="00153789"/>
    <w:rsid w:val="00153D11"/>
    <w:rsid w:val="00154A62"/>
    <w:rsid w:val="00163E66"/>
    <w:rsid w:val="00170F9E"/>
    <w:rsid w:val="00172D4D"/>
    <w:rsid w:val="00180C63"/>
    <w:rsid w:val="00183D0E"/>
    <w:rsid w:val="00197EDE"/>
    <w:rsid w:val="001A0D48"/>
    <w:rsid w:val="001A3AC0"/>
    <w:rsid w:val="001B1464"/>
    <w:rsid w:val="001B38D1"/>
    <w:rsid w:val="001C2EBB"/>
    <w:rsid w:val="001C3828"/>
    <w:rsid w:val="001E02B3"/>
    <w:rsid w:val="001F02B2"/>
    <w:rsid w:val="001F30C1"/>
    <w:rsid w:val="001F471F"/>
    <w:rsid w:val="0020099A"/>
    <w:rsid w:val="00202E9C"/>
    <w:rsid w:val="00217526"/>
    <w:rsid w:val="002221D7"/>
    <w:rsid w:val="00224326"/>
    <w:rsid w:val="00224CE6"/>
    <w:rsid w:val="002250DC"/>
    <w:rsid w:val="00227725"/>
    <w:rsid w:val="00230D55"/>
    <w:rsid w:val="00233E60"/>
    <w:rsid w:val="002400E5"/>
    <w:rsid w:val="00240824"/>
    <w:rsid w:val="00244FF9"/>
    <w:rsid w:val="00253FAC"/>
    <w:rsid w:val="00261E68"/>
    <w:rsid w:val="00263B85"/>
    <w:rsid w:val="002708F2"/>
    <w:rsid w:val="00272017"/>
    <w:rsid w:val="00274370"/>
    <w:rsid w:val="00280924"/>
    <w:rsid w:val="0028176E"/>
    <w:rsid w:val="00282DD7"/>
    <w:rsid w:val="00287C5A"/>
    <w:rsid w:val="0029592E"/>
    <w:rsid w:val="002A18E5"/>
    <w:rsid w:val="002A21AF"/>
    <w:rsid w:val="002E26F7"/>
    <w:rsid w:val="002E2F3A"/>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E6D48"/>
    <w:rsid w:val="004F04D7"/>
    <w:rsid w:val="004F129E"/>
    <w:rsid w:val="004F3B92"/>
    <w:rsid w:val="004F4F12"/>
    <w:rsid w:val="004F6A14"/>
    <w:rsid w:val="00503CBC"/>
    <w:rsid w:val="0053049C"/>
    <w:rsid w:val="005400C9"/>
    <w:rsid w:val="00541D67"/>
    <w:rsid w:val="00543C57"/>
    <w:rsid w:val="00546709"/>
    <w:rsid w:val="00547024"/>
    <w:rsid w:val="005565C0"/>
    <w:rsid w:val="005605A1"/>
    <w:rsid w:val="00571074"/>
    <w:rsid w:val="00573456"/>
    <w:rsid w:val="00584168"/>
    <w:rsid w:val="005A4183"/>
    <w:rsid w:val="005B557F"/>
    <w:rsid w:val="005C08AA"/>
    <w:rsid w:val="005C365A"/>
    <w:rsid w:val="005D2C72"/>
    <w:rsid w:val="005E0EF0"/>
    <w:rsid w:val="005E11A8"/>
    <w:rsid w:val="005E2234"/>
    <w:rsid w:val="005E7558"/>
    <w:rsid w:val="005E7B64"/>
    <w:rsid w:val="005F245F"/>
    <w:rsid w:val="005F5886"/>
    <w:rsid w:val="006058C1"/>
    <w:rsid w:val="00606645"/>
    <w:rsid w:val="00606F42"/>
    <w:rsid w:val="00606FA6"/>
    <w:rsid w:val="0060792D"/>
    <w:rsid w:val="006128EF"/>
    <w:rsid w:val="00612C35"/>
    <w:rsid w:val="006144AF"/>
    <w:rsid w:val="00632693"/>
    <w:rsid w:val="00635B6A"/>
    <w:rsid w:val="006361D7"/>
    <w:rsid w:val="00657679"/>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B7478"/>
    <w:rsid w:val="006C3F28"/>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4B80"/>
    <w:rsid w:val="007311F9"/>
    <w:rsid w:val="007426C1"/>
    <w:rsid w:val="0075555E"/>
    <w:rsid w:val="00756826"/>
    <w:rsid w:val="007665E5"/>
    <w:rsid w:val="00770994"/>
    <w:rsid w:val="00771BE9"/>
    <w:rsid w:val="007720AF"/>
    <w:rsid w:val="00773C2D"/>
    <w:rsid w:val="007752FC"/>
    <w:rsid w:val="00780D5E"/>
    <w:rsid w:val="00785BDC"/>
    <w:rsid w:val="007910A9"/>
    <w:rsid w:val="007A382B"/>
    <w:rsid w:val="007A6604"/>
    <w:rsid w:val="007A68AA"/>
    <w:rsid w:val="007B7FA7"/>
    <w:rsid w:val="007D4844"/>
    <w:rsid w:val="007F1631"/>
    <w:rsid w:val="00802BF6"/>
    <w:rsid w:val="00844462"/>
    <w:rsid w:val="0084596B"/>
    <w:rsid w:val="0085443E"/>
    <w:rsid w:val="0085451B"/>
    <w:rsid w:val="00860897"/>
    <w:rsid w:val="00867676"/>
    <w:rsid w:val="00867BAF"/>
    <w:rsid w:val="00880EE5"/>
    <w:rsid w:val="00885221"/>
    <w:rsid w:val="00886FDE"/>
    <w:rsid w:val="008A028C"/>
    <w:rsid w:val="008A34E1"/>
    <w:rsid w:val="008B781E"/>
    <w:rsid w:val="008C3E77"/>
    <w:rsid w:val="008E0785"/>
    <w:rsid w:val="008E2114"/>
    <w:rsid w:val="008E3A9C"/>
    <w:rsid w:val="008F3712"/>
    <w:rsid w:val="008F4494"/>
    <w:rsid w:val="008F7BAA"/>
    <w:rsid w:val="00905E06"/>
    <w:rsid w:val="00911F25"/>
    <w:rsid w:val="00914B7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82084"/>
    <w:rsid w:val="009835DA"/>
    <w:rsid w:val="009923AB"/>
    <w:rsid w:val="009A0BAC"/>
    <w:rsid w:val="009D0A2F"/>
    <w:rsid w:val="009D289C"/>
    <w:rsid w:val="009D39BB"/>
    <w:rsid w:val="009E5A1C"/>
    <w:rsid w:val="009E5A99"/>
    <w:rsid w:val="009E636A"/>
    <w:rsid w:val="009E7831"/>
    <w:rsid w:val="009F40B2"/>
    <w:rsid w:val="00A0220F"/>
    <w:rsid w:val="00A051A8"/>
    <w:rsid w:val="00A06B51"/>
    <w:rsid w:val="00A11581"/>
    <w:rsid w:val="00A16C52"/>
    <w:rsid w:val="00A237ED"/>
    <w:rsid w:val="00A262C0"/>
    <w:rsid w:val="00A368A4"/>
    <w:rsid w:val="00A369ED"/>
    <w:rsid w:val="00A408CC"/>
    <w:rsid w:val="00A47ECC"/>
    <w:rsid w:val="00A67EF3"/>
    <w:rsid w:val="00A746E4"/>
    <w:rsid w:val="00A77608"/>
    <w:rsid w:val="00A77A06"/>
    <w:rsid w:val="00A9718F"/>
    <w:rsid w:val="00AA147D"/>
    <w:rsid w:val="00AA4024"/>
    <w:rsid w:val="00AA710F"/>
    <w:rsid w:val="00AB0BFD"/>
    <w:rsid w:val="00AB1A11"/>
    <w:rsid w:val="00AB6447"/>
    <w:rsid w:val="00AB69C0"/>
    <w:rsid w:val="00AC6B4B"/>
    <w:rsid w:val="00AD31F6"/>
    <w:rsid w:val="00AD3736"/>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B2D5A"/>
    <w:rsid w:val="00BC3336"/>
    <w:rsid w:val="00BE17FF"/>
    <w:rsid w:val="00BE4DAE"/>
    <w:rsid w:val="00BE504A"/>
    <w:rsid w:val="00BF320E"/>
    <w:rsid w:val="00BF5AA7"/>
    <w:rsid w:val="00C00E0E"/>
    <w:rsid w:val="00C120A4"/>
    <w:rsid w:val="00C2192A"/>
    <w:rsid w:val="00C25697"/>
    <w:rsid w:val="00C44769"/>
    <w:rsid w:val="00C57DE9"/>
    <w:rsid w:val="00C771EB"/>
    <w:rsid w:val="00C77728"/>
    <w:rsid w:val="00C80D78"/>
    <w:rsid w:val="00C848DD"/>
    <w:rsid w:val="00C95385"/>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700E"/>
    <w:rsid w:val="00DB394C"/>
    <w:rsid w:val="00DB5B48"/>
    <w:rsid w:val="00DC57B2"/>
    <w:rsid w:val="00DD246A"/>
    <w:rsid w:val="00DD698C"/>
    <w:rsid w:val="00DE1E52"/>
    <w:rsid w:val="00DE52A3"/>
    <w:rsid w:val="00DF3F26"/>
    <w:rsid w:val="00DF764A"/>
    <w:rsid w:val="00E009B3"/>
    <w:rsid w:val="00E02D06"/>
    <w:rsid w:val="00E0457C"/>
    <w:rsid w:val="00E07840"/>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D7B92"/>
    <w:rsid w:val="00EE1069"/>
    <w:rsid w:val="00EE3CD6"/>
    <w:rsid w:val="00EF024E"/>
    <w:rsid w:val="00EF48A6"/>
    <w:rsid w:val="00EF6937"/>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39EF"/>
    <w:rsid w:val="00FA203D"/>
    <w:rsid w:val="00FA4BD9"/>
    <w:rsid w:val="00FA65E8"/>
    <w:rsid w:val="00FB23F9"/>
    <w:rsid w:val="00FB6AC2"/>
    <w:rsid w:val="00FC3B91"/>
    <w:rsid w:val="00FC5509"/>
    <w:rsid w:val="00FD35FD"/>
    <w:rsid w:val="00FD61B9"/>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8959</Words>
  <Characters>51070</Characters>
  <Application>Microsoft Office Word</Application>
  <DocSecurity>0</DocSecurity>
  <Lines>425</Lines>
  <Paragraphs>119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17</cp:revision>
  <dcterms:created xsi:type="dcterms:W3CDTF">2020-12-02T12:31:00Z</dcterms:created>
  <dcterms:modified xsi:type="dcterms:W3CDTF">2020-12-03T07:02:00Z</dcterms:modified>
</cp:coreProperties>
</file>